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CFF" w:rsidRDefault="002C4D55">
      <w:pPr>
        <w:rPr>
          <w:rFonts w:ascii="ＭＳ Ｐゴシック" w:eastAsia="ＭＳ Ｐゴシック" w:hAnsi="ＭＳ Ｐゴシック"/>
          <w:szCs w:val="21"/>
        </w:rPr>
      </w:pPr>
      <w:bookmarkStart w:id="0" w:name="_GoBack"/>
      <w:r w:rsidRPr="00870117">
        <w:rPr>
          <w:rFonts w:ascii="ＭＳ Ｐゴシック" w:eastAsia="ＭＳ Ｐゴシック" w:hAnsi="ＭＳ Ｐゴシック"/>
          <w:szCs w:val="21"/>
        </w:rPr>
        <w:t xml:space="preserve">報道関係者各位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bookmarkEnd w:id="0"/>
      <w:r w:rsidRPr="00870117">
        <w:rPr>
          <w:rFonts w:ascii="ＭＳ Ｐゴシック" w:eastAsia="ＭＳ Ｐゴシック" w:hAnsi="ＭＳ Ｐゴシック"/>
          <w:szCs w:val="21"/>
        </w:rPr>
        <w:t xml:space="preserve">プレスリリース </w:t>
      </w:r>
      <w:r w:rsidRPr="00870117">
        <w:rPr>
          <w:rFonts w:ascii="ＭＳ Ｐゴシック" w:eastAsia="ＭＳ Ｐゴシック" w:hAnsi="ＭＳ Ｐゴシック"/>
          <w:szCs w:val="21"/>
        </w:rPr>
        <w:br/>
        <w:t>2014年</w:t>
      </w:r>
      <w:ins w:id="1" w:author="松山海" w:date="2014-07-29T16:31:00Z">
        <w:r w:rsidR="00F31315">
          <w:rPr>
            <w:rFonts w:ascii="ＭＳ Ｐゴシック" w:eastAsia="ＭＳ Ｐゴシック" w:hAnsi="ＭＳ Ｐゴシック" w:hint="eastAsia"/>
            <w:szCs w:val="21"/>
          </w:rPr>
          <w:t>8月5日</w:t>
        </w:r>
      </w:ins>
      <w:r w:rsidRPr="00870117">
        <w:rPr>
          <w:rFonts w:ascii="ＭＳ Ｐゴシック" w:eastAsia="ＭＳ Ｐゴシック" w:hAnsi="ＭＳ Ｐゴシック"/>
          <w:szCs w:val="21"/>
        </w:rPr>
        <w:br/>
        <w:t xml:space="preserve">ダウジャパン株式会社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-------------------------------------------------------------------------------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r w:rsidR="00187CFF" w:rsidRPr="00187CFF">
        <w:rPr>
          <w:rFonts w:ascii="ＭＳ Ｐゴシック" w:eastAsia="ＭＳ Ｐゴシック" w:hAnsi="ＭＳ Ｐゴシック"/>
          <w:b/>
          <w:sz w:val="22"/>
        </w:rPr>
        <w:t>ダウジャパン、</w:t>
      </w:r>
      <w:r w:rsidR="00187CFF" w:rsidRPr="00187CFF">
        <w:rPr>
          <w:rFonts w:ascii="ＭＳ Ｐゴシック" w:eastAsia="ＭＳ Ｐゴシック" w:hAnsi="ＭＳ Ｐゴシック" w:hint="eastAsia"/>
          <w:b/>
          <w:sz w:val="22"/>
        </w:rPr>
        <w:t>MITB攻撃に対応した</w:t>
      </w:r>
      <w:r w:rsidR="00187CFF">
        <w:rPr>
          <w:rFonts w:ascii="ＭＳ Ｐゴシック" w:eastAsia="ＭＳ Ｐゴシック" w:hAnsi="ＭＳ Ｐゴシック" w:hint="eastAsia"/>
          <w:b/>
          <w:sz w:val="22"/>
        </w:rPr>
        <w:t>『</w:t>
      </w:r>
      <w:r w:rsidR="00187CFF" w:rsidRPr="00187CFF">
        <w:rPr>
          <w:rFonts w:ascii="ＭＳ Ｐゴシック" w:eastAsia="ＭＳ Ｐゴシック" w:hAnsi="ＭＳ Ｐゴシック" w:hint="eastAsia"/>
          <w:b/>
          <w:sz w:val="22"/>
        </w:rPr>
        <w:t>取引連動型OTP</w:t>
      </w:r>
      <w:r w:rsidR="00187CFF">
        <w:rPr>
          <w:rFonts w:ascii="ＭＳ Ｐゴシック" w:eastAsia="ＭＳ Ｐゴシック" w:hAnsi="ＭＳ Ｐゴシック" w:hint="eastAsia"/>
          <w:b/>
          <w:sz w:val="22"/>
        </w:rPr>
        <w:t>』</w:t>
      </w:r>
      <w:r w:rsidR="00187CFF" w:rsidRPr="00187CFF">
        <w:rPr>
          <w:rFonts w:ascii="ＭＳ Ｐゴシック" w:eastAsia="ＭＳ Ｐゴシック" w:hAnsi="ＭＳ Ｐゴシック" w:hint="eastAsia"/>
          <w:b/>
          <w:sz w:val="22"/>
        </w:rPr>
        <w:t>をリリース。</w:t>
      </w:r>
    </w:p>
    <w:p w:rsidR="007E5890" w:rsidRPr="00870117" w:rsidRDefault="005B6540">
      <w:pPr>
        <w:rPr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/>
          <w:szCs w:val="21"/>
        </w:rPr>
        <w:t>各、金融機関において、不正送金・不正取引が</w:t>
      </w:r>
      <w:r w:rsidR="00585184">
        <w:rPr>
          <w:rFonts w:ascii="ＭＳ Ｐゴシック" w:eastAsia="ＭＳ Ｐゴシック" w:hAnsi="ＭＳ Ｐゴシック"/>
          <w:szCs w:val="21"/>
        </w:rPr>
        <w:t>深刻な社会問題化となっている</w:t>
      </w:r>
      <w:r w:rsidR="001E26AA" w:rsidRPr="00870117">
        <w:rPr>
          <w:rFonts w:ascii="ＭＳ Ｐゴシック" w:eastAsia="ＭＳ Ｐゴシック" w:hAnsi="ＭＳ Ｐゴシック"/>
          <w:szCs w:val="21"/>
        </w:rPr>
        <w:t>現状において、MITB</w:t>
      </w:r>
      <w:r w:rsidR="00DF7148">
        <w:rPr>
          <w:rFonts w:ascii="ＭＳ Ｐゴシック" w:eastAsia="ＭＳ Ｐゴシック" w:hAnsi="ＭＳ Ｐゴシック"/>
          <w:szCs w:val="21"/>
        </w:rPr>
        <w:t>攻撃に対応した、</w:t>
      </w:r>
      <w:r w:rsidR="001E26AA" w:rsidRPr="00870117">
        <w:rPr>
          <w:rFonts w:ascii="ＭＳ Ｐゴシック" w:eastAsia="ＭＳ Ｐゴシック" w:hAnsi="ＭＳ Ｐゴシック"/>
          <w:szCs w:val="21"/>
        </w:rPr>
        <w:t>取引連動型OTP</w:t>
      </w:r>
      <w:r w:rsidR="00585184">
        <w:rPr>
          <w:rFonts w:ascii="ＭＳ Ｐゴシック" w:eastAsia="ＭＳ Ｐゴシック" w:hAnsi="ＭＳ Ｐゴシック"/>
          <w:szCs w:val="21"/>
        </w:rPr>
        <w:t>（ワンタイムパスワード）</w:t>
      </w:r>
      <w:r w:rsidR="001E26AA" w:rsidRPr="00870117">
        <w:rPr>
          <w:rFonts w:ascii="ＭＳ Ｐゴシック" w:eastAsia="ＭＳ Ｐゴシック" w:hAnsi="ＭＳ Ｐゴシック"/>
          <w:szCs w:val="21"/>
        </w:rPr>
        <w:t>をリリース。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  <w:t>不正送金、不正ログイン、コンプライア</w:t>
      </w:r>
      <w:r w:rsidR="00C7063E">
        <w:rPr>
          <w:rFonts w:ascii="ＭＳ Ｐゴシック" w:eastAsia="ＭＳ Ｐゴシック" w:hAnsi="ＭＳ Ｐゴシック"/>
          <w:szCs w:val="21"/>
        </w:rPr>
        <w:t>ンスを重視する企業のセキュリティ対策・課題</w:t>
      </w:r>
      <w:r w:rsidR="007F7A10">
        <w:rPr>
          <w:rFonts w:ascii="ＭＳ Ｐゴシック" w:eastAsia="ＭＳ Ｐゴシック" w:hAnsi="ＭＳ Ｐゴシック"/>
          <w:szCs w:val="21"/>
        </w:rPr>
        <w:t>を解決！！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  <w:t xml:space="preserve">------------------------------------------------------------------------------- 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</w:r>
      <w:r w:rsidR="002C4D55" w:rsidRPr="00870117">
        <w:rPr>
          <w:rFonts w:ascii="ＭＳ Ｐゴシック" w:eastAsia="ＭＳ Ｐゴシック" w:hAnsi="ＭＳ Ｐゴシック"/>
          <w:szCs w:val="21"/>
        </w:rPr>
        <w:br/>
      </w:r>
      <w:r w:rsidR="00395618">
        <w:rPr>
          <w:rFonts w:ascii="ＭＳ Ｐゴシック" w:eastAsia="ＭＳ Ｐゴシック" w:hAnsi="ＭＳ Ｐゴシック"/>
          <w:szCs w:val="21"/>
        </w:rPr>
        <w:t>ワンタイムパスワード及びメールセキュリティシステム</w:t>
      </w:r>
      <w:r w:rsidR="002C4D55" w:rsidRPr="00870117">
        <w:rPr>
          <w:rFonts w:ascii="ＭＳ Ｐゴシック" w:eastAsia="ＭＳ Ｐゴシック" w:hAnsi="ＭＳ Ｐゴシック"/>
          <w:szCs w:val="21"/>
        </w:rPr>
        <w:t>の専門会社、ダウジャパン株式会社(所在地：東京都港区、代表取締役：金　暎埈、以下ダウジャパン)</w:t>
      </w:r>
      <w:r w:rsidR="006351DB" w:rsidRPr="00870117">
        <w:rPr>
          <w:rFonts w:ascii="ＭＳ Ｐゴシック" w:eastAsia="ＭＳ Ｐゴシック" w:hAnsi="ＭＳ Ｐゴシック"/>
          <w:szCs w:val="21"/>
        </w:rPr>
        <w:t>は、韓国の金融機関及び企業で</w:t>
      </w:r>
      <w:r w:rsidR="00176F29" w:rsidRPr="00870117">
        <w:rPr>
          <w:rFonts w:ascii="ＭＳ Ｐゴシック" w:eastAsia="ＭＳ Ｐゴシック" w:hAnsi="ＭＳ Ｐゴシック" w:hint="eastAsia"/>
          <w:szCs w:val="21"/>
        </w:rPr>
        <w:t>8</w:t>
      </w:r>
      <w:r w:rsidR="002C4D55" w:rsidRPr="00870117">
        <w:rPr>
          <w:rFonts w:ascii="ＭＳ Ｐゴシック" w:eastAsia="ＭＳ Ｐゴシック" w:hAnsi="ＭＳ Ｐゴシック"/>
          <w:szCs w:val="21"/>
        </w:rPr>
        <w:t>00</w:t>
      </w:r>
      <w:r w:rsidR="006351DB" w:rsidRPr="00870117">
        <w:rPr>
          <w:rFonts w:ascii="ＭＳ Ｐゴシック" w:eastAsia="ＭＳ Ｐゴシック" w:hAnsi="ＭＳ Ｐゴシック"/>
          <w:szCs w:val="21"/>
        </w:rPr>
        <w:t>万個以上のワンタイムパスワード製品を供給し、</w:t>
      </w:r>
      <w:r w:rsidR="00DA265B">
        <w:rPr>
          <w:rFonts w:ascii="ＭＳ Ｐゴシック" w:eastAsia="ＭＳ Ｐゴシック" w:hAnsi="ＭＳ Ｐゴシック" w:hint="eastAsia"/>
          <w:szCs w:val="21"/>
        </w:rPr>
        <w:t>シェアNo.1</w:t>
      </w:r>
      <w:r w:rsidR="00DA265B">
        <w:rPr>
          <w:rFonts w:ascii="ＭＳ Ｐゴシック" w:eastAsia="ＭＳ Ｐゴシック" w:hAnsi="ＭＳ Ｐゴシック"/>
          <w:szCs w:val="21"/>
        </w:rPr>
        <w:t>の実績が</w:t>
      </w:r>
      <w:r w:rsidR="002C4D55" w:rsidRPr="00870117">
        <w:rPr>
          <w:rFonts w:ascii="ＭＳ Ｐゴシック" w:eastAsia="ＭＳ Ｐゴシック" w:hAnsi="ＭＳ Ｐゴシック"/>
          <w:szCs w:val="21"/>
        </w:rPr>
        <w:t>ある</w:t>
      </w:r>
      <w:proofErr w:type="spellStart"/>
      <w:r w:rsidR="002C4D55" w:rsidRPr="00870117">
        <w:rPr>
          <w:rFonts w:ascii="ＭＳ Ｐゴシック" w:eastAsia="ＭＳ Ｐゴシック" w:hAnsi="ＭＳ Ｐゴシック"/>
          <w:szCs w:val="21"/>
        </w:rPr>
        <w:t>Mirae</w:t>
      </w:r>
      <w:proofErr w:type="spellEnd"/>
      <w:r w:rsidR="002C4D55" w:rsidRPr="00870117">
        <w:rPr>
          <w:rFonts w:ascii="ＭＳ Ｐゴシック" w:eastAsia="ＭＳ Ｐゴシック" w:hAnsi="ＭＳ Ｐゴシック"/>
          <w:szCs w:val="21"/>
        </w:rPr>
        <w:t xml:space="preserve"> Technology（ミレテクノロジー）社のOTP</w:t>
      </w:r>
      <w:r w:rsidR="006351DB" w:rsidRPr="00870117">
        <w:rPr>
          <w:rFonts w:ascii="ＭＳ Ｐゴシック" w:eastAsia="ＭＳ Ｐゴシック" w:hAnsi="ＭＳ Ｐゴシック"/>
          <w:szCs w:val="21"/>
        </w:rPr>
        <w:t>製品を</w:t>
      </w:r>
      <w:r w:rsidR="00FD3561" w:rsidRPr="00870117">
        <w:rPr>
          <w:rFonts w:ascii="ＭＳ Ｐゴシック" w:eastAsia="ＭＳ Ｐゴシック" w:hAnsi="ＭＳ Ｐゴシック" w:hint="eastAsia"/>
          <w:szCs w:val="21"/>
        </w:rPr>
        <w:t>販売しております。</w:t>
      </w:r>
    </w:p>
    <w:p w:rsidR="007E5890" w:rsidRPr="00870117" w:rsidRDefault="007E5890">
      <w:pPr>
        <w:rPr>
          <w:rFonts w:ascii="ＭＳ Ｐゴシック" w:eastAsia="ＭＳ Ｐゴシック" w:hAnsi="ＭＳ Ｐゴシック"/>
          <w:szCs w:val="21"/>
        </w:rPr>
      </w:pPr>
    </w:p>
    <w:p w:rsidR="00395618" w:rsidRDefault="008F6EC0">
      <w:pPr>
        <w:rPr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 w:hint="eastAsia"/>
          <w:szCs w:val="21"/>
        </w:rPr>
        <w:t>弊社では</w:t>
      </w:r>
      <w:r w:rsidR="00553043">
        <w:rPr>
          <w:rFonts w:ascii="ＭＳ Ｐゴシック" w:eastAsia="ＭＳ Ｐゴシック" w:hAnsi="ＭＳ Ｐゴシック" w:hint="eastAsia"/>
          <w:szCs w:val="21"/>
        </w:rPr>
        <w:t>昨今、</w:t>
      </w:r>
      <w:r w:rsidR="00C7063E">
        <w:rPr>
          <w:rFonts w:ascii="ＭＳ Ｐゴシック" w:eastAsia="ＭＳ Ｐゴシック" w:hAnsi="ＭＳ Ｐゴシック" w:hint="eastAsia"/>
          <w:szCs w:val="21"/>
        </w:rPr>
        <w:t>金融機関で深刻な社会問題となって</w:t>
      </w:r>
      <w:r w:rsidR="007E5890" w:rsidRPr="00870117">
        <w:rPr>
          <w:rFonts w:ascii="ＭＳ Ｐゴシック" w:eastAsia="ＭＳ Ｐゴシック" w:hAnsi="ＭＳ Ｐゴシック" w:hint="eastAsia"/>
          <w:szCs w:val="21"/>
        </w:rPr>
        <w:t>いる、MITB</w:t>
      </w:r>
      <w:r w:rsidR="00744020" w:rsidRPr="00870117">
        <w:rPr>
          <w:rFonts w:ascii="ＭＳ Ｐゴシック" w:eastAsia="ＭＳ Ｐゴシック" w:hAnsi="ＭＳ Ｐゴシック" w:hint="eastAsia"/>
          <w:szCs w:val="21"/>
        </w:rPr>
        <w:t>(Man In The Browser)</w:t>
      </w:r>
      <w:r w:rsidR="00DF7148">
        <w:rPr>
          <w:rFonts w:ascii="ＭＳ Ｐゴシック" w:eastAsia="ＭＳ Ｐゴシック" w:hAnsi="ＭＳ Ｐゴシック" w:hint="eastAsia"/>
          <w:szCs w:val="21"/>
        </w:rPr>
        <w:t>攻撃に対応した</w:t>
      </w:r>
      <w:r w:rsidR="00C7063E">
        <w:rPr>
          <w:rFonts w:ascii="ＭＳ Ｐゴシック" w:eastAsia="ＭＳ Ｐゴシック" w:hAnsi="ＭＳ Ｐゴシック" w:hint="eastAsia"/>
          <w:szCs w:val="21"/>
        </w:rPr>
        <w:t>『</w:t>
      </w:r>
      <w:r w:rsidR="007E5890" w:rsidRPr="00870117">
        <w:rPr>
          <w:rFonts w:ascii="ＭＳ Ｐゴシック" w:eastAsia="ＭＳ Ｐゴシック" w:hAnsi="ＭＳ Ｐゴシック" w:hint="eastAsia"/>
          <w:szCs w:val="21"/>
        </w:rPr>
        <w:t>取引連動型OTP</w:t>
      </w:r>
      <w:r w:rsidR="00D0210E">
        <w:rPr>
          <w:rFonts w:ascii="ＭＳ Ｐゴシック" w:eastAsia="ＭＳ Ｐゴシック" w:hAnsi="ＭＳ Ｐゴシック" w:hint="eastAsia"/>
          <w:szCs w:val="21"/>
        </w:rPr>
        <w:t>』</w:t>
      </w:r>
      <w:r w:rsidR="007E5890" w:rsidRPr="00870117">
        <w:rPr>
          <w:rFonts w:ascii="ＭＳ Ｐゴシック" w:eastAsia="ＭＳ Ｐゴシック" w:hAnsi="ＭＳ Ｐゴシック" w:hint="eastAsia"/>
          <w:szCs w:val="21"/>
        </w:rPr>
        <w:t>を</w:t>
      </w:r>
      <w:r w:rsidR="00395618">
        <w:rPr>
          <w:rFonts w:ascii="ＭＳ Ｐゴシック" w:eastAsia="ＭＳ Ｐゴシック" w:hAnsi="ＭＳ Ｐゴシック" w:hint="eastAsia"/>
          <w:szCs w:val="21"/>
        </w:rPr>
        <w:t>リリース致しました。今回リリースした</w:t>
      </w:r>
      <w:r w:rsidR="00C7063E">
        <w:rPr>
          <w:rFonts w:ascii="ＭＳ Ｐゴシック" w:eastAsia="ＭＳ Ｐゴシック" w:hAnsi="ＭＳ Ｐゴシック" w:hint="eastAsia"/>
          <w:szCs w:val="21"/>
        </w:rPr>
        <w:t>『</w:t>
      </w:r>
      <w:r w:rsidR="00395618">
        <w:rPr>
          <w:rFonts w:ascii="ＭＳ Ｐゴシック" w:eastAsia="ＭＳ Ｐゴシック" w:hAnsi="ＭＳ Ｐゴシック" w:hint="eastAsia"/>
          <w:szCs w:val="21"/>
        </w:rPr>
        <w:t>取引連動型OTP</w:t>
      </w:r>
      <w:r w:rsidR="00C7063E">
        <w:rPr>
          <w:rFonts w:ascii="ＭＳ Ｐゴシック" w:eastAsia="ＭＳ Ｐゴシック" w:hAnsi="ＭＳ Ｐゴシック" w:hint="eastAsia"/>
          <w:szCs w:val="21"/>
        </w:rPr>
        <w:t>』</w:t>
      </w:r>
      <w:r w:rsidR="00395618">
        <w:rPr>
          <w:rFonts w:ascii="ＭＳ Ｐゴシック" w:eastAsia="ＭＳ Ｐゴシック" w:hAnsi="ＭＳ Ｐゴシック" w:hint="eastAsia"/>
          <w:szCs w:val="21"/>
        </w:rPr>
        <w:t>を利用し、</w:t>
      </w:r>
      <w:r w:rsidR="00DF7148">
        <w:rPr>
          <w:rFonts w:ascii="ＭＳ Ｐゴシック" w:eastAsia="ＭＳ Ｐゴシック" w:hAnsi="ＭＳ Ｐゴシック" w:hint="eastAsia"/>
          <w:szCs w:val="21"/>
        </w:rPr>
        <w:t>韓国大手メガバンク数社で</w:t>
      </w:r>
      <w:ins w:id="2" w:author="Kazuhiro Fujii" w:date="2014-07-29T15:17:00Z">
        <w:r w:rsidR="00C90F0C">
          <w:rPr>
            <w:rFonts w:ascii="ＭＳ Ｐゴシック" w:eastAsia="ＭＳ Ｐゴシック" w:hAnsi="ＭＳ Ｐゴシック" w:hint="eastAsia"/>
            <w:szCs w:val="21"/>
          </w:rPr>
          <w:t>、</w:t>
        </w:r>
      </w:ins>
      <w:del w:id="3" w:author="Kazuhiro Fujii" w:date="2014-07-29T15:17:00Z">
        <w:r w:rsidR="00DF7148" w:rsidDel="00C90F0C">
          <w:rPr>
            <w:rFonts w:ascii="ＭＳ Ｐゴシック" w:eastAsia="ＭＳ Ｐゴシック" w:hAnsi="ＭＳ Ｐゴシック" w:hint="eastAsia"/>
            <w:szCs w:val="21"/>
          </w:rPr>
          <w:delText>、</w:delText>
        </w:r>
        <w:r w:rsidR="00D0210E" w:rsidDel="00C90F0C">
          <w:rPr>
            <w:rFonts w:ascii="ＭＳ Ｐゴシック" w:eastAsia="ＭＳ Ｐゴシック" w:hAnsi="ＭＳ Ｐゴシック" w:hint="eastAsia"/>
            <w:szCs w:val="21"/>
          </w:rPr>
          <w:delText>採用が決定され、</w:delText>
        </w:r>
      </w:del>
      <w:r w:rsidR="00D0210E">
        <w:rPr>
          <w:rFonts w:ascii="ＭＳ Ｐゴシック" w:eastAsia="ＭＳ Ｐゴシック" w:hAnsi="ＭＳ Ｐゴシック" w:hint="eastAsia"/>
          <w:szCs w:val="21"/>
        </w:rPr>
        <w:t>11月に試験運用が開始される事を発表致します。日本国内におきましても、</w:t>
      </w:r>
      <w:r w:rsidR="00AC4E8D">
        <w:rPr>
          <w:rFonts w:ascii="ＭＳ Ｐゴシック" w:eastAsia="ＭＳ Ｐゴシック" w:hAnsi="ＭＳ Ｐゴシック" w:hint="eastAsia"/>
          <w:szCs w:val="21"/>
        </w:rPr>
        <w:t>企業の情報漏洩・不正ログイン対策として、</w:t>
      </w:r>
      <w:r w:rsidR="00395618">
        <w:rPr>
          <w:rFonts w:ascii="ＭＳ Ｐゴシック" w:eastAsia="ＭＳ Ｐゴシック" w:hAnsi="ＭＳ Ｐゴシック" w:hint="eastAsia"/>
          <w:szCs w:val="21"/>
        </w:rPr>
        <w:t>取引連動型OTP</w:t>
      </w:r>
      <w:r w:rsidR="00D0210E">
        <w:rPr>
          <w:rFonts w:ascii="ＭＳ Ｐゴシック" w:eastAsia="ＭＳ Ｐゴシック" w:hAnsi="ＭＳ Ｐゴシック" w:hint="eastAsia"/>
          <w:szCs w:val="21"/>
        </w:rPr>
        <w:t>を</w:t>
      </w:r>
      <w:ins w:id="4" w:author="Kazuhiro Fujii" w:date="2014-07-29T15:04:00Z">
        <w:r w:rsidR="00C90F0C">
          <w:rPr>
            <w:rFonts w:ascii="ＭＳ Ｐゴシック" w:eastAsia="ＭＳ Ｐゴシック" w:hAnsi="ＭＳ Ｐゴシック" w:hint="eastAsia"/>
            <w:szCs w:val="21"/>
          </w:rPr>
          <w:t>始め</w:t>
        </w:r>
      </w:ins>
      <w:del w:id="5" w:author="Kazuhiro Fujii" w:date="2014-07-29T14:59:00Z">
        <w:r w:rsidR="00D0210E" w:rsidDel="00C90F0C">
          <w:rPr>
            <w:rFonts w:ascii="ＭＳ Ｐゴシック" w:eastAsia="ＭＳ Ｐゴシック" w:hAnsi="ＭＳ Ｐゴシック" w:hint="eastAsia"/>
            <w:szCs w:val="21"/>
          </w:rPr>
          <w:delText>初め</w:delText>
        </w:r>
      </w:del>
      <w:r w:rsidR="00D0210E">
        <w:rPr>
          <w:rFonts w:ascii="ＭＳ Ｐゴシック" w:eastAsia="ＭＳ Ｐゴシック" w:hAnsi="ＭＳ Ｐゴシック" w:hint="eastAsia"/>
          <w:szCs w:val="21"/>
        </w:rPr>
        <w:t>、様々なOTP製品</w:t>
      </w:r>
      <w:r w:rsidR="00395618">
        <w:rPr>
          <w:rFonts w:ascii="ＭＳ Ｐゴシック" w:eastAsia="ＭＳ Ｐゴシック" w:hAnsi="ＭＳ Ｐゴシック" w:hint="eastAsia"/>
          <w:szCs w:val="21"/>
        </w:rPr>
        <w:t>の普及に、努めてまいります。</w:t>
      </w:r>
    </w:p>
    <w:p w:rsidR="003944EA" w:rsidRPr="00870117" w:rsidRDefault="003944EA">
      <w:pPr>
        <w:rPr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/>
          <w:szCs w:val="21"/>
        </w:rPr>
        <w:br/>
      </w:r>
      <w:ins w:id="6" w:author="Kazuhiro Fujii" w:date="2014-07-29T15:10:00Z">
        <w:r w:rsidR="00C90F0C">
          <w:rPr>
            <w:rFonts w:ascii="ＭＳ Ｐゴシック" w:eastAsia="ＭＳ Ｐゴシック" w:hAnsi="ＭＳ Ｐゴシック" w:hint="eastAsia"/>
            <w:szCs w:val="21"/>
          </w:rPr>
          <w:t xml:space="preserve">■■ </w:t>
        </w:r>
      </w:ins>
      <w:r w:rsidRPr="00870117">
        <w:rPr>
          <w:rFonts w:ascii="ＭＳ Ｐゴシック" w:eastAsia="ＭＳ Ｐゴシック" w:hAnsi="ＭＳ Ｐゴシック"/>
          <w:szCs w:val="21"/>
        </w:rPr>
        <w:t>取引連動型OTPの特長</w:t>
      </w:r>
      <w:ins w:id="7" w:author="Kazuhiro Fujii" w:date="2014-07-29T15:10:00Z">
        <w:r w:rsidR="00C90F0C">
          <w:rPr>
            <w:rFonts w:ascii="ＭＳ Ｐゴシック" w:eastAsia="ＭＳ Ｐゴシック" w:hAnsi="ＭＳ Ｐゴシック" w:hint="eastAsia"/>
            <w:szCs w:val="21"/>
          </w:rPr>
          <w:t xml:space="preserve"> ■■</w:t>
        </w:r>
      </w:ins>
    </w:p>
    <w:p w:rsidR="00881484" w:rsidRDefault="003944EA">
      <w:pPr>
        <w:rPr>
          <w:ins w:id="8" w:author="Kazuhiro Fujii" w:date="2014-07-29T15:22:00Z"/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 w:hint="eastAsia"/>
          <w:szCs w:val="21"/>
        </w:rPr>
        <w:t>・</w:t>
      </w:r>
      <w:r w:rsidR="004B5C20" w:rsidRPr="00870117">
        <w:rPr>
          <w:rFonts w:ascii="ＭＳ Ｐゴシック" w:eastAsia="ＭＳ Ｐゴシック" w:hAnsi="ＭＳ Ｐゴシック" w:hint="eastAsia"/>
          <w:szCs w:val="21"/>
        </w:rPr>
        <w:t>振込先</w:t>
      </w:r>
      <w:r w:rsidRPr="00870117">
        <w:rPr>
          <w:rFonts w:ascii="ＭＳ Ｐゴシック" w:eastAsia="ＭＳ Ｐゴシック" w:hAnsi="ＭＳ Ｐゴシック" w:hint="eastAsia"/>
          <w:szCs w:val="21"/>
        </w:rPr>
        <w:t>口座番号</w:t>
      </w:r>
      <w:r w:rsidR="004B5C20" w:rsidRPr="00870117">
        <w:rPr>
          <w:rFonts w:ascii="ＭＳ Ｐゴシック" w:eastAsia="ＭＳ Ｐゴシック" w:hAnsi="ＭＳ Ｐゴシック" w:hint="eastAsia"/>
          <w:szCs w:val="21"/>
        </w:rPr>
        <w:t>のみ、振込先口座番号＋</w:t>
      </w:r>
      <w:r w:rsidRPr="00870117">
        <w:rPr>
          <w:rFonts w:ascii="ＭＳ Ｐゴシック" w:eastAsia="ＭＳ Ｐゴシック" w:hAnsi="ＭＳ Ｐゴシック" w:hint="eastAsia"/>
          <w:szCs w:val="21"/>
        </w:rPr>
        <w:t>振込金額</w:t>
      </w:r>
      <w:r w:rsidR="004B5C20" w:rsidRPr="00870117">
        <w:rPr>
          <w:rFonts w:ascii="ＭＳ Ｐゴシック" w:eastAsia="ＭＳ Ｐゴシック" w:hAnsi="ＭＳ Ｐゴシック" w:hint="eastAsia"/>
          <w:szCs w:val="21"/>
        </w:rPr>
        <w:t>の入力を選択</w:t>
      </w:r>
      <w:r w:rsidR="003878F1" w:rsidRPr="00870117">
        <w:rPr>
          <w:rFonts w:ascii="ＭＳ Ｐゴシック" w:eastAsia="ＭＳ Ｐゴシック" w:hAnsi="ＭＳ Ｐゴシック" w:hint="eastAsia"/>
          <w:szCs w:val="21"/>
        </w:rPr>
        <w:t>可</w:t>
      </w:r>
    </w:p>
    <w:p w:rsidR="004B5C20" w:rsidRPr="00870117" w:rsidRDefault="004B5C20">
      <w:pPr>
        <w:ind w:leftChars="67" w:left="141"/>
        <w:rPr>
          <w:rFonts w:ascii="ＭＳ Ｐゴシック" w:eastAsia="ＭＳ Ｐゴシック" w:hAnsi="ＭＳ Ｐゴシック"/>
          <w:szCs w:val="21"/>
        </w:rPr>
        <w:pPrChange w:id="9" w:author="Kazuhiro Fujii" w:date="2014-07-29T15:22:00Z">
          <w:pPr/>
        </w:pPrChange>
      </w:pPr>
      <w:r w:rsidRPr="00870117">
        <w:rPr>
          <w:rFonts w:ascii="ＭＳ Ｐゴシック" w:eastAsia="ＭＳ Ｐゴシック" w:hAnsi="ＭＳ Ｐゴシック" w:hint="eastAsia"/>
          <w:szCs w:val="21"/>
        </w:rPr>
        <w:t>（金融機関によってカスタマイズ可）</w:t>
      </w:r>
    </w:p>
    <w:p w:rsidR="00760210" w:rsidRPr="00870117" w:rsidRDefault="004B5C20">
      <w:pPr>
        <w:rPr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 w:hint="eastAsia"/>
          <w:szCs w:val="21"/>
        </w:rPr>
        <w:t>・取引連動型と通常のOTPの選択可（Dualモード）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</w:r>
      <w:r w:rsidR="002C4D55" w:rsidRPr="00870117">
        <w:rPr>
          <w:rFonts w:ascii="ＭＳ Ｐゴシック" w:eastAsia="ＭＳ Ｐゴシック" w:hAnsi="ＭＳ Ｐゴシック"/>
          <w:szCs w:val="21"/>
        </w:rPr>
        <w:br/>
        <w:t xml:space="preserve">【弊社OTPの特長】 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  <w:t xml:space="preserve">・世界初の時間同期式カード型タイプのOTP 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  <w:t xml:space="preserve">・生活防水、防塵、防湿等に対しても優れた耐久性 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  <w:t>・ハッキングが不可能な個別の暗号発生装置（OTP Token</w:t>
      </w:r>
      <w:r w:rsidR="00B43ACD">
        <w:rPr>
          <w:rFonts w:ascii="ＭＳ Ｐゴシック" w:eastAsia="ＭＳ Ｐゴシック" w:hAnsi="ＭＳ Ｐゴシック"/>
          <w:szCs w:val="21"/>
        </w:rPr>
        <w:t>）を利用</w:t>
      </w:r>
    </w:p>
    <w:p w:rsidR="00C90F0C" w:rsidRDefault="00760210">
      <w:pPr>
        <w:rPr>
          <w:ins w:id="10" w:author="Kazuhiro Fujii" w:date="2014-07-29T15:04:00Z"/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 w:hint="eastAsia"/>
          <w:szCs w:val="21"/>
        </w:rPr>
        <w:t>・日本国内初NFC型OTP</w:t>
      </w:r>
      <w:r w:rsidR="003878F1" w:rsidRPr="00870117">
        <w:rPr>
          <w:rFonts w:ascii="ＭＳ Ｐゴシック" w:eastAsia="ＭＳ Ｐゴシック" w:hAnsi="ＭＳ Ｐゴシック" w:hint="eastAsia"/>
          <w:szCs w:val="21"/>
        </w:rPr>
        <w:t>リリース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</w:r>
      <w:r w:rsidR="002C4D55" w:rsidRPr="00870117">
        <w:rPr>
          <w:rFonts w:ascii="ＭＳ Ｐゴシック" w:eastAsia="ＭＳ Ｐゴシック" w:hAnsi="ＭＳ Ｐゴシック"/>
          <w:szCs w:val="21"/>
        </w:rPr>
        <w:br/>
        <w:t xml:space="preserve">【製品ラインナップ】 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  <w:t>ソフトウエアタイプから、ハードウエアタイプと様々なタイプのOTP</w:t>
      </w:r>
      <w:r w:rsidR="00B43ACD">
        <w:rPr>
          <w:rFonts w:ascii="ＭＳ Ｐゴシック" w:eastAsia="ＭＳ Ｐゴシック" w:hAnsi="ＭＳ Ｐゴシック"/>
          <w:szCs w:val="21"/>
        </w:rPr>
        <w:t>製品を提供</w:t>
      </w:r>
      <w:r w:rsidR="002C4D55" w:rsidRPr="00870117">
        <w:rPr>
          <w:rFonts w:ascii="ＭＳ Ｐゴシック" w:eastAsia="ＭＳ Ｐゴシック" w:hAnsi="ＭＳ Ｐゴシック"/>
          <w:szCs w:val="21"/>
        </w:rPr>
        <w:br/>
      </w:r>
      <w:ins w:id="11" w:author="Kazuhiro Fujii" w:date="2014-07-29T15:04:00Z">
        <w:r w:rsidR="00C90F0C">
          <w:rPr>
            <w:rFonts w:ascii="ＭＳ Ｐゴシック" w:eastAsia="ＭＳ Ｐゴシック" w:hAnsi="ＭＳ Ｐゴシック" w:hint="eastAsia"/>
            <w:szCs w:val="21"/>
          </w:rPr>
          <w:lastRenderedPageBreak/>
          <w:t>■</w:t>
        </w:r>
      </w:ins>
      <w:del w:id="12" w:author="Kazuhiro Fujii" w:date="2014-07-29T15:04:00Z">
        <w:r w:rsidR="002C4D55" w:rsidRPr="00870117" w:rsidDel="00C90F0C">
          <w:rPr>
            <w:rFonts w:ascii="ＭＳ Ｐゴシック" w:eastAsia="ＭＳ Ｐゴシック" w:hAnsi="ＭＳ Ｐゴシック"/>
            <w:szCs w:val="21"/>
          </w:rPr>
          <w:delText>・</w:delText>
        </w:r>
      </w:del>
      <w:r w:rsidR="002C4D55" w:rsidRPr="00870117">
        <w:rPr>
          <w:rFonts w:ascii="ＭＳ Ｐゴシック" w:eastAsia="ＭＳ Ｐゴシック" w:hAnsi="ＭＳ Ｐゴシック"/>
          <w:szCs w:val="21"/>
        </w:rPr>
        <w:t>一般型OTP</w:t>
      </w:r>
      <w:del w:id="13" w:author="Kazuhiro Fujii" w:date="2014-07-29T15:04:00Z">
        <w:r w:rsidR="002C4D55" w:rsidRPr="00870117" w:rsidDel="00C90F0C">
          <w:rPr>
            <w:rFonts w:ascii="ＭＳ Ｐゴシック" w:eastAsia="ＭＳ Ｐゴシック" w:hAnsi="ＭＳ Ｐゴシック"/>
            <w:szCs w:val="21"/>
          </w:rPr>
          <w:delText>:</w:delText>
        </w:r>
      </w:del>
    </w:p>
    <w:p w:rsidR="00C90F0C" w:rsidRDefault="002C4D55">
      <w:pPr>
        <w:rPr>
          <w:ins w:id="14" w:author="Kazuhiro Fujii" w:date="2014-07-29T15:05:00Z"/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/>
          <w:szCs w:val="21"/>
        </w:rPr>
        <w:t xml:space="preserve">一般的なハードウェアトークン型OTP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del w:id="15" w:author="Kazuhiro Fujii" w:date="2014-07-29T15:04:00Z">
        <w:r w:rsidRPr="00870117" w:rsidDel="00C90F0C">
          <w:rPr>
            <w:rFonts w:ascii="ＭＳ Ｐゴシック" w:eastAsia="ＭＳ Ｐゴシック" w:hAnsi="ＭＳ Ｐゴシック"/>
            <w:szCs w:val="21"/>
          </w:rPr>
          <w:delText>・</w:delText>
        </w:r>
      </w:del>
      <w:ins w:id="16" w:author="Kazuhiro Fujii" w:date="2014-07-29T15:05:00Z">
        <w:r w:rsidR="00C90F0C">
          <w:rPr>
            <w:rFonts w:ascii="ＭＳ Ｐゴシック" w:eastAsia="ＭＳ Ｐゴシック" w:hAnsi="ＭＳ Ｐゴシック" w:hint="eastAsia"/>
            <w:szCs w:val="21"/>
          </w:rPr>
          <w:t>■</w:t>
        </w:r>
      </w:ins>
      <w:r w:rsidRPr="00870117">
        <w:rPr>
          <w:rFonts w:ascii="ＭＳ Ｐゴシック" w:eastAsia="ＭＳ Ｐゴシック" w:hAnsi="ＭＳ Ｐゴシック"/>
          <w:szCs w:val="21"/>
        </w:rPr>
        <w:t>セキュア型OTP</w:t>
      </w:r>
      <w:del w:id="17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delText>:</w:delText>
        </w:r>
      </w:del>
    </w:p>
    <w:p w:rsidR="00C90F0C" w:rsidRDefault="002C4D55">
      <w:pPr>
        <w:rPr>
          <w:ins w:id="18" w:author="Kazuhiro Fujii" w:date="2014-07-29T15:05:00Z"/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/>
          <w:szCs w:val="21"/>
        </w:rPr>
        <w:t xml:space="preserve">電源ボタンとパスワード入力後、ワンタイムパスワード表示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del w:id="19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delText>・</w:delText>
        </w:r>
      </w:del>
      <w:ins w:id="20" w:author="Kazuhiro Fujii" w:date="2014-07-29T15:05:00Z">
        <w:r w:rsidR="00C90F0C">
          <w:rPr>
            <w:rFonts w:ascii="ＭＳ Ｐゴシック" w:eastAsia="ＭＳ Ｐゴシック" w:hAnsi="ＭＳ Ｐゴシック" w:hint="eastAsia"/>
            <w:szCs w:val="21"/>
          </w:rPr>
          <w:t>■</w:t>
        </w:r>
      </w:ins>
      <w:r w:rsidRPr="00870117">
        <w:rPr>
          <w:rFonts w:ascii="ＭＳ Ｐゴシック" w:eastAsia="ＭＳ Ｐゴシック" w:hAnsi="ＭＳ Ｐゴシック"/>
          <w:szCs w:val="21"/>
        </w:rPr>
        <w:t>カード型OTP</w:t>
      </w:r>
      <w:del w:id="21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delText>:</w:delText>
        </w:r>
      </w:del>
    </w:p>
    <w:p w:rsidR="00C90F0C" w:rsidRDefault="002C4D55">
      <w:pPr>
        <w:rPr>
          <w:ins w:id="22" w:author="Kazuhiro Fujii" w:date="2014-07-29T15:05:00Z"/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/>
          <w:szCs w:val="21"/>
        </w:rPr>
        <w:t xml:space="preserve">クレジットカードサイズの携帯に便利なOTP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del w:id="23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delText>・</w:delText>
        </w:r>
      </w:del>
      <w:ins w:id="24" w:author="Kazuhiro Fujii" w:date="2014-07-29T15:05:00Z">
        <w:r w:rsidR="00C90F0C">
          <w:rPr>
            <w:rFonts w:ascii="ＭＳ Ｐゴシック" w:eastAsia="ＭＳ Ｐゴシック" w:hAnsi="ＭＳ Ｐゴシック" w:hint="eastAsia"/>
            <w:szCs w:val="21"/>
          </w:rPr>
          <w:t>■</w:t>
        </w:r>
      </w:ins>
      <w:r w:rsidRPr="00870117">
        <w:rPr>
          <w:rFonts w:ascii="ＭＳ Ｐゴシック" w:eastAsia="ＭＳ Ｐゴシック" w:hAnsi="ＭＳ Ｐゴシック"/>
          <w:szCs w:val="21"/>
        </w:rPr>
        <w:t>Mobile OTP</w:t>
      </w:r>
      <w:del w:id="25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delText>:</w:delText>
        </w:r>
      </w:del>
    </w:p>
    <w:p w:rsidR="00C90F0C" w:rsidRDefault="002C4D55">
      <w:pPr>
        <w:rPr>
          <w:ins w:id="26" w:author="Kazuhiro Fujii" w:date="2014-07-29T15:05:00Z"/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/>
          <w:szCs w:val="21"/>
        </w:rPr>
        <w:t xml:space="preserve">スマホの専用アプリで動作するモバイルOTP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del w:id="27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delText>・</w:delText>
        </w:r>
      </w:del>
      <w:ins w:id="28" w:author="Kazuhiro Fujii" w:date="2014-07-29T15:05:00Z">
        <w:r w:rsidR="00C90F0C">
          <w:rPr>
            <w:rFonts w:ascii="ＭＳ Ｐゴシック" w:eastAsia="ＭＳ Ｐゴシック" w:hAnsi="ＭＳ Ｐゴシック" w:hint="eastAsia"/>
            <w:szCs w:val="21"/>
          </w:rPr>
          <w:t>■</w:t>
        </w:r>
      </w:ins>
      <w:r w:rsidRPr="00870117">
        <w:rPr>
          <w:rFonts w:ascii="ＭＳ Ｐゴシック" w:eastAsia="ＭＳ Ｐゴシック" w:hAnsi="ＭＳ Ｐゴシック"/>
          <w:szCs w:val="21"/>
        </w:rPr>
        <w:t>NFC OTP</w:t>
      </w:r>
      <w:del w:id="29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delText>:</w:delText>
        </w:r>
      </w:del>
    </w:p>
    <w:p w:rsidR="00966788" w:rsidRPr="00870117" w:rsidRDefault="002C4D55">
      <w:pPr>
        <w:rPr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/>
          <w:szCs w:val="21"/>
        </w:rPr>
        <w:t xml:space="preserve">NFC(ISO-DEP)対応のスマホとNFCカードを利用するOTP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【製品の詳細情報はこちら】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hyperlink r:id="rId7" w:history="1">
        <w:r w:rsidR="00E74936" w:rsidRPr="00870117">
          <w:rPr>
            <w:rStyle w:val="a3"/>
            <w:rFonts w:ascii="ＭＳ Ｐゴシック" w:eastAsia="ＭＳ Ｐゴシック" w:hAnsi="ＭＳ Ｐゴシック"/>
            <w:szCs w:val="21"/>
          </w:rPr>
          <w:t>http://www.daou.co.jp/files/otp/</w:t>
        </w:r>
      </w:hyperlink>
      <w:r w:rsidR="00E74936" w:rsidRPr="00870117">
        <w:rPr>
          <w:rFonts w:ascii="ＭＳ Ｐゴシック" w:eastAsia="ＭＳ Ｐゴシック" w:hAnsi="ＭＳ Ｐゴシック"/>
          <w:szCs w:val="21"/>
        </w:rPr>
        <w:t xml:space="preserve">　</w:t>
      </w:r>
      <w:r w:rsidRPr="00870117">
        <w:rPr>
          <w:rFonts w:ascii="ＭＳ Ｐゴシック" w:eastAsia="ＭＳ Ｐゴシック" w:hAnsi="ＭＳ Ｐゴシック"/>
          <w:szCs w:val="21"/>
        </w:rPr>
        <w:br/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▼製品に関するお問い合わせはこちら▼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hyperlink r:id="rId8" w:tgtFrame="_blank" w:history="1">
        <w:r w:rsidRPr="00870117">
          <w:rPr>
            <w:rStyle w:val="a3"/>
            <w:rFonts w:ascii="ＭＳ Ｐゴシック" w:eastAsia="ＭＳ Ｐゴシック" w:hAnsi="ＭＳ Ｐゴシック"/>
            <w:szCs w:val="21"/>
          </w:rPr>
          <w:t>http://www.daou.co.jp/contact.html</w:t>
        </w:r>
      </w:hyperlink>
      <w:r w:rsidR="008F6EC0" w:rsidRPr="00870117">
        <w:rPr>
          <w:rFonts w:ascii="ＭＳ Ｐゴシック" w:eastAsia="ＭＳ Ｐゴシック" w:hAnsi="ＭＳ Ｐゴシック"/>
          <w:szCs w:val="21"/>
        </w:rPr>
        <w:t xml:space="preserve"> </w:t>
      </w:r>
      <w:r w:rsidR="008F6EC0" w:rsidRPr="00870117">
        <w:rPr>
          <w:rFonts w:ascii="ＭＳ Ｐゴシック" w:eastAsia="ＭＳ Ｐゴシック" w:hAnsi="ＭＳ Ｐゴシック"/>
          <w:szCs w:val="21"/>
        </w:rPr>
        <w:br/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【ダウジャパン株式会社について】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del w:id="30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br/>
        </w:r>
      </w:del>
      <w:r w:rsidR="00966788" w:rsidRPr="00870117">
        <w:rPr>
          <w:rFonts w:ascii="ＭＳ Ｐゴシック" w:eastAsia="ＭＳ Ｐゴシック" w:hAnsi="ＭＳ Ｐゴシック" w:hint="eastAsia"/>
          <w:szCs w:val="21"/>
        </w:rPr>
        <w:t xml:space="preserve">ダウジャパンは、企業の様々なセキュリティ対策システムの開発企業です。 </w:t>
      </w:r>
      <w:r w:rsidR="00966788" w:rsidRPr="00870117">
        <w:rPr>
          <w:rFonts w:ascii="ＭＳ Ｐゴシック" w:eastAsia="ＭＳ Ｐゴシック" w:hAnsi="ＭＳ Ｐゴシック" w:hint="eastAsia"/>
          <w:szCs w:val="21"/>
        </w:rPr>
        <w:br/>
        <w:t>主な納入先は行政機関、教育機関、金融機関、ISP、一般企業であり、日本国内1000社以上の納品実績があります。</w:t>
      </w:r>
      <w:r w:rsidR="00966788" w:rsidRPr="00870117">
        <w:rPr>
          <w:rFonts w:ascii="ＭＳ Ｐゴシック" w:eastAsia="ＭＳ Ｐゴシック" w:hAnsi="ＭＳ Ｐゴシック" w:hint="eastAsia"/>
          <w:szCs w:val="21"/>
        </w:rPr>
        <w:br/>
        <w:t xml:space="preserve">詳しくは、 </w:t>
      </w:r>
      <w:hyperlink r:id="rId9" w:tgtFrame="_blank" w:history="1">
        <w:r w:rsidR="00966788" w:rsidRPr="00870117">
          <w:rPr>
            <w:rStyle w:val="a3"/>
            <w:rFonts w:ascii="ＭＳ Ｐゴシック" w:eastAsia="ＭＳ Ｐゴシック" w:hAnsi="ＭＳ Ｐゴシック" w:hint="eastAsia"/>
            <w:szCs w:val="21"/>
          </w:rPr>
          <w:t>http://www.daou.co.jp/</w:t>
        </w:r>
      </w:hyperlink>
    </w:p>
    <w:p w:rsidR="00F519DB" w:rsidRPr="00870117" w:rsidRDefault="002C4D55">
      <w:pPr>
        <w:rPr>
          <w:rFonts w:ascii="ＭＳ Ｐゴシック" w:eastAsia="ＭＳ Ｐゴシック" w:hAnsi="ＭＳ Ｐゴシック"/>
          <w:szCs w:val="21"/>
        </w:rPr>
      </w:pPr>
      <w:r w:rsidRPr="00870117">
        <w:rPr>
          <w:rFonts w:ascii="ＭＳ Ｐゴシック" w:eastAsia="ＭＳ Ｐゴシック" w:hAnsi="ＭＳ Ｐゴシック"/>
          <w:szCs w:val="21"/>
        </w:rPr>
        <w:br/>
      </w:r>
      <w:r w:rsidRPr="00870117">
        <w:rPr>
          <w:rFonts w:ascii="ＭＳ Ｐゴシック" w:eastAsia="ＭＳ Ｐゴシック" w:hAnsi="ＭＳ Ｐゴシック" w:cs="ＭＳ 明朝" w:hint="eastAsia"/>
          <w:szCs w:val="21"/>
        </w:rPr>
        <w:t>※</w:t>
      </w:r>
      <w:r w:rsidRPr="00870117">
        <w:rPr>
          <w:rFonts w:ascii="ＭＳ Ｐゴシック" w:eastAsia="ＭＳ Ｐゴシック" w:hAnsi="ＭＳ Ｐゴシック"/>
          <w:szCs w:val="21"/>
        </w:rPr>
        <w:t xml:space="preserve"> 記載されている会社名、製品名は各社の商標または登録商標です。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del w:id="31" w:author="Kazuhiro Fujii" w:date="2014-07-29T15:05:00Z">
        <w:r w:rsidRPr="00870117" w:rsidDel="00C90F0C">
          <w:rPr>
            <w:rFonts w:ascii="ＭＳ Ｐゴシック" w:eastAsia="ＭＳ Ｐゴシック" w:hAnsi="ＭＳ Ｐゴシック"/>
            <w:szCs w:val="21"/>
          </w:rPr>
          <w:br/>
        </w:r>
      </w:del>
      <w:r w:rsidRPr="00870117">
        <w:rPr>
          <w:rFonts w:ascii="ＭＳ Ｐゴシック" w:eastAsia="ＭＳ Ｐゴシック" w:hAnsi="ＭＳ Ｐゴシック" w:cs="ＭＳ 明朝" w:hint="eastAsia"/>
          <w:szCs w:val="21"/>
        </w:rPr>
        <w:t>※</w:t>
      </w:r>
      <w:r w:rsidRPr="00870117">
        <w:rPr>
          <w:rFonts w:ascii="ＭＳ Ｐゴシック" w:eastAsia="ＭＳ Ｐゴシック" w:hAnsi="ＭＳ Ｐゴシック"/>
          <w:szCs w:val="21"/>
        </w:rPr>
        <w:t xml:space="preserve"> 記載文中では、TM、（R）は原則として明記しておりません。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所在地　： 〒105-0013 東京都港区浜松町2-12-11 中村ビル 4F </w:t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TEL ： 03-5402-3675 FAX： 03-5402-3676 </w:t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URL ： </w:t>
      </w:r>
      <w:hyperlink r:id="rId10" w:tgtFrame="_blank" w:history="1">
        <w:r w:rsidRPr="00870117">
          <w:rPr>
            <w:rStyle w:val="a3"/>
            <w:rFonts w:ascii="ＭＳ Ｐゴシック" w:eastAsia="ＭＳ Ｐゴシック" w:hAnsi="ＭＳ Ｐゴシック"/>
            <w:szCs w:val="21"/>
          </w:rPr>
          <w:t>http://www.daou.co.jp/</w:t>
        </w:r>
      </w:hyperlink>
      <w:r w:rsidRPr="00870117">
        <w:rPr>
          <w:rFonts w:ascii="ＭＳ Ｐゴシック" w:eastAsia="ＭＳ Ｐゴシック" w:hAnsi="ＭＳ Ｐゴシック"/>
          <w:szCs w:val="21"/>
        </w:rPr>
        <w:t xml:space="preserve"> </w:t>
      </w:r>
      <w:r w:rsidRPr="00870117">
        <w:rPr>
          <w:rFonts w:ascii="ＭＳ Ｐゴシック" w:eastAsia="ＭＳ Ｐゴシック" w:hAnsi="ＭＳ Ｐゴシック"/>
          <w:szCs w:val="21"/>
        </w:rPr>
        <w:br/>
      </w:r>
      <w:r w:rsidRPr="00870117">
        <w:rPr>
          <w:rFonts w:ascii="ＭＳ Ｐゴシック" w:eastAsia="ＭＳ Ｐゴシック" w:hAnsi="ＭＳ Ｐゴシック"/>
          <w:szCs w:val="21"/>
        </w:rPr>
        <w:br/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＜報道関係者・製品お問合せ先＞ </w:t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ダウジャパン株式会社 </w:t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担当部署名： 営業部 </w:t>
      </w:r>
      <w:r w:rsidRPr="00870117">
        <w:rPr>
          <w:rFonts w:ascii="ＭＳ Ｐゴシック" w:eastAsia="ＭＳ Ｐゴシック" w:hAnsi="ＭＳ Ｐゴシック"/>
          <w:szCs w:val="21"/>
        </w:rPr>
        <w:br/>
        <w:t xml:space="preserve">TEL　　　 ： 03-5402-3675 </w:t>
      </w:r>
      <w:r w:rsidRPr="00870117">
        <w:rPr>
          <w:rFonts w:ascii="ＭＳ Ｐゴシック" w:eastAsia="ＭＳ Ｐゴシック" w:hAnsi="ＭＳ Ｐゴシック"/>
          <w:szCs w:val="21"/>
        </w:rPr>
        <w:br/>
        <w:t>E-Mail　　：</w:t>
      </w:r>
      <w:r w:rsidR="00F22DA4" w:rsidRPr="00870117">
        <w:rPr>
          <w:rFonts w:ascii="ＭＳ Ｐゴシック" w:eastAsia="ＭＳ Ｐゴシック" w:hAnsi="ＭＳ Ｐゴシック"/>
          <w:szCs w:val="21"/>
        </w:rPr>
        <w:t xml:space="preserve"> </w:t>
      </w:r>
      <w:r w:rsidR="00F22DA4" w:rsidRPr="00870117">
        <w:rPr>
          <w:rFonts w:ascii="ＭＳ Ｐゴシック" w:eastAsia="ＭＳ Ｐゴシック" w:hAnsi="ＭＳ Ｐゴシック" w:hint="eastAsia"/>
          <w:szCs w:val="21"/>
        </w:rPr>
        <w:t>otp</w:t>
      </w:r>
      <w:r w:rsidR="008F6EC0" w:rsidRPr="00870117">
        <w:rPr>
          <w:rFonts w:ascii="ＭＳ Ｐゴシック" w:eastAsia="ＭＳ Ｐゴシック" w:hAnsi="ＭＳ Ｐゴシック"/>
          <w:szCs w:val="21"/>
        </w:rPr>
        <w:t xml:space="preserve">@daou.co.jp </w:t>
      </w:r>
    </w:p>
    <w:sectPr w:rsidR="00F519DB" w:rsidRPr="008701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620" w:rsidRDefault="00911620" w:rsidP="00881484">
      <w:r>
        <w:separator/>
      </w:r>
    </w:p>
  </w:endnote>
  <w:endnote w:type="continuationSeparator" w:id="0">
    <w:p w:rsidR="00911620" w:rsidRDefault="00911620" w:rsidP="00881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620" w:rsidRDefault="00911620" w:rsidP="00881484">
      <w:r>
        <w:separator/>
      </w:r>
    </w:p>
  </w:footnote>
  <w:footnote w:type="continuationSeparator" w:id="0">
    <w:p w:rsidR="00911620" w:rsidRDefault="00911620" w:rsidP="00881484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zuhiro Fujii">
    <w15:presenceInfo w15:providerId="Windows Live" w15:userId="3da5eff031b43ea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D55"/>
    <w:rsid w:val="000E39F5"/>
    <w:rsid w:val="00176F29"/>
    <w:rsid w:val="00187CFF"/>
    <w:rsid w:val="001E26AA"/>
    <w:rsid w:val="00271E2F"/>
    <w:rsid w:val="002C4D55"/>
    <w:rsid w:val="003878F1"/>
    <w:rsid w:val="003944EA"/>
    <w:rsid w:val="00395618"/>
    <w:rsid w:val="004B5C20"/>
    <w:rsid w:val="00553043"/>
    <w:rsid w:val="005545CE"/>
    <w:rsid w:val="00585184"/>
    <w:rsid w:val="005B6540"/>
    <w:rsid w:val="006351DB"/>
    <w:rsid w:val="006475D8"/>
    <w:rsid w:val="00665B86"/>
    <w:rsid w:val="00744020"/>
    <w:rsid w:val="00760210"/>
    <w:rsid w:val="007E5890"/>
    <w:rsid w:val="007F7A10"/>
    <w:rsid w:val="00870117"/>
    <w:rsid w:val="00881484"/>
    <w:rsid w:val="008A19C4"/>
    <w:rsid w:val="008F6EC0"/>
    <w:rsid w:val="00911620"/>
    <w:rsid w:val="0092650B"/>
    <w:rsid w:val="00966788"/>
    <w:rsid w:val="009D51F8"/>
    <w:rsid w:val="00A50168"/>
    <w:rsid w:val="00AC4E8D"/>
    <w:rsid w:val="00AE007A"/>
    <w:rsid w:val="00AF3880"/>
    <w:rsid w:val="00B43ACD"/>
    <w:rsid w:val="00BD230F"/>
    <w:rsid w:val="00C21CA3"/>
    <w:rsid w:val="00C7063E"/>
    <w:rsid w:val="00C90F0C"/>
    <w:rsid w:val="00D0210E"/>
    <w:rsid w:val="00D74F06"/>
    <w:rsid w:val="00D90124"/>
    <w:rsid w:val="00DA265B"/>
    <w:rsid w:val="00DF7148"/>
    <w:rsid w:val="00E74936"/>
    <w:rsid w:val="00F117A2"/>
    <w:rsid w:val="00F22DA4"/>
    <w:rsid w:val="00F31315"/>
    <w:rsid w:val="00F519DB"/>
    <w:rsid w:val="00FD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4D55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665B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5B8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14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1484"/>
  </w:style>
  <w:style w:type="paragraph" w:styleId="a8">
    <w:name w:val="footer"/>
    <w:basedOn w:val="a"/>
    <w:link w:val="a9"/>
    <w:uiPriority w:val="99"/>
    <w:unhideWhenUsed/>
    <w:rsid w:val="008814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1484"/>
  </w:style>
  <w:style w:type="paragraph" w:styleId="aa">
    <w:name w:val="Revision"/>
    <w:hidden/>
    <w:uiPriority w:val="99"/>
    <w:semiHidden/>
    <w:rsid w:val="008814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4D55"/>
    <w:rPr>
      <w:strike w:val="0"/>
      <w:dstrike w:val="0"/>
      <w:color w:val="0000FF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665B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665B8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814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81484"/>
  </w:style>
  <w:style w:type="paragraph" w:styleId="a8">
    <w:name w:val="footer"/>
    <w:basedOn w:val="a"/>
    <w:link w:val="a9"/>
    <w:uiPriority w:val="99"/>
    <w:unhideWhenUsed/>
    <w:rsid w:val="0088148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81484"/>
  </w:style>
  <w:style w:type="paragraph" w:styleId="aa">
    <w:name w:val="Revision"/>
    <w:hidden/>
    <w:uiPriority w:val="99"/>
    <w:semiHidden/>
    <w:rsid w:val="008814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0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ou.co.jp/contact.html" TargetMode="Externa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yperlink" Target="http://www.daou.co.jp/files/otp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daou.co.jp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aou.co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松山海</dc:creator>
  <cp:lastModifiedBy>松山海</cp:lastModifiedBy>
  <cp:revision>3</cp:revision>
  <cp:lastPrinted>2014-07-29T07:21:00Z</cp:lastPrinted>
  <dcterms:created xsi:type="dcterms:W3CDTF">2014-07-29T07:21:00Z</dcterms:created>
  <dcterms:modified xsi:type="dcterms:W3CDTF">2014-07-29T07:31:00Z</dcterms:modified>
</cp:coreProperties>
</file>