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F65A9" w:rsidRDefault="00DC71DB" w:rsidP="00C17CF4">
      <w:pPr>
        <w:jc w:val="right"/>
        <w:rPr>
          <w:rFonts w:ascii="HGPｺﾞｼｯｸM" w:eastAsia="HGPｺﾞｼｯｸM" w:hAnsi="メイリオ" w:cs="メイリオ"/>
          <w:color w:val="000000" w:themeColor="text1"/>
          <w:szCs w:val="21"/>
        </w:rPr>
      </w:pPr>
      <w:r w:rsidRPr="00932E5C">
        <w:rPr>
          <w:rFonts w:ascii="HGPｺﾞｼｯｸM" w:eastAsia="HGPｺﾞｼｯｸM" w:hAnsi="メイリオ" w:cs="メイリオ" w:hint="eastAsia"/>
          <w:noProof/>
          <w:color w:val="000000" w:themeColor="text1"/>
          <w:szCs w:val="21"/>
        </w:rPr>
        <w:drawing>
          <wp:inline distT="0" distB="0" distL="0" distR="0" wp14:anchorId="44827EBE" wp14:editId="5D452201">
            <wp:extent cx="405591" cy="464024"/>
            <wp:effectExtent l="0" t="0" r="0" b="0"/>
            <wp:docPr id="2110" name="Picture 62" descr="基本ロゴ（縦組み）"/>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10" name="Picture 62" descr="基本ロゴ（縦組み）"/>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05591" cy="464024"/>
                    </a:xfrm>
                    <a:prstGeom prst="rect">
                      <a:avLst/>
                    </a:prstGeom>
                    <a:noFill/>
                    <a:extLst/>
                  </pic:spPr>
                </pic:pic>
              </a:graphicData>
            </a:graphic>
          </wp:inline>
        </w:drawing>
      </w:r>
      <w:r w:rsidR="007622B7" w:rsidRPr="00932E5C">
        <w:rPr>
          <w:rFonts w:ascii="HGPｺﾞｼｯｸM" w:eastAsia="HGPｺﾞｼｯｸM" w:hAnsi="メイリオ" w:cs="メイリオ" w:hint="eastAsia"/>
          <w:color w:val="000000" w:themeColor="text1"/>
          <w:szCs w:val="21"/>
        </w:rPr>
        <w:t xml:space="preserve">　　</w:t>
      </w:r>
      <w:r w:rsidR="00C17CF4">
        <w:rPr>
          <w:rFonts w:ascii="HGPｺﾞｼｯｸM" w:eastAsia="HGPｺﾞｼｯｸM" w:hAnsi="メイリオ" w:cs="メイリオ" w:hint="eastAsia"/>
          <w:noProof/>
          <w:color w:val="000000" w:themeColor="text1"/>
          <w:szCs w:val="21"/>
        </w:rPr>
        <w:drawing>
          <wp:inline distT="0" distB="0" distL="0" distR="0">
            <wp:extent cx="2228850" cy="468246"/>
            <wp:effectExtent l="0" t="0" r="0" b="8255"/>
            <wp:docPr id="8" name="図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I_logo.jpg"/>
                    <pic:cNvPicPr/>
                  </pic:nvPicPr>
                  <pic:blipFill>
                    <a:blip r:embed="rId10">
                      <a:extLst>
                        <a:ext uri="{28A0092B-C50C-407E-A947-70E740481C1C}">
                          <a14:useLocalDpi xmlns:a14="http://schemas.microsoft.com/office/drawing/2010/main" val="0"/>
                        </a:ext>
                      </a:extLst>
                    </a:blip>
                    <a:stretch>
                      <a:fillRect/>
                    </a:stretch>
                  </pic:blipFill>
                  <pic:spPr>
                    <a:xfrm>
                      <a:off x="0" y="0"/>
                      <a:ext cx="2228850" cy="468246"/>
                    </a:xfrm>
                    <a:prstGeom prst="rect">
                      <a:avLst/>
                    </a:prstGeom>
                  </pic:spPr>
                </pic:pic>
              </a:graphicData>
            </a:graphic>
          </wp:inline>
        </w:drawing>
      </w:r>
      <w:r w:rsidR="0028229E" w:rsidRPr="00932E5C">
        <w:rPr>
          <w:rFonts w:ascii="HGPｺﾞｼｯｸM" w:eastAsia="HGPｺﾞｼｯｸM" w:hAnsi="メイリオ" w:cs="メイリオ" w:hint="eastAsia"/>
          <w:color w:val="000000" w:themeColor="text1"/>
          <w:szCs w:val="21"/>
        </w:rPr>
        <w:t xml:space="preserve">　</w:t>
      </w:r>
      <w:r w:rsidR="0028229E" w:rsidRPr="00932E5C">
        <w:rPr>
          <w:rFonts w:ascii="HGPｺﾞｼｯｸM" w:eastAsia="HGPｺﾞｼｯｸM" w:hAnsi="メイリオ" w:cs="メイリオ" w:hint="eastAsia"/>
          <w:color w:val="000000" w:themeColor="text1"/>
          <w:sz w:val="28"/>
          <w:szCs w:val="28"/>
        </w:rPr>
        <w:t xml:space="preserve">　　　　　　　　　</w:t>
      </w:r>
      <w:r w:rsidR="00167B80" w:rsidRPr="00932E5C">
        <w:rPr>
          <w:rFonts w:ascii="HGPｺﾞｼｯｸM" w:eastAsia="HGPｺﾞｼｯｸM" w:hAnsi="メイリオ" w:cs="メイリオ" w:hint="eastAsia"/>
          <w:color w:val="000000" w:themeColor="text1"/>
          <w:sz w:val="28"/>
          <w:szCs w:val="28"/>
        </w:rPr>
        <w:t xml:space="preserve">　　　　　　</w:t>
      </w:r>
      <w:r w:rsidRPr="00932E5C">
        <w:rPr>
          <w:rFonts w:ascii="HGPｺﾞｼｯｸM" w:eastAsia="HGPｺﾞｼｯｸM" w:hAnsi="メイリオ" w:cs="メイリオ" w:hint="eastAsia"/>
          <w:color w:val="000000" w:themeColor="text1"/>
          <w:szCs w:val="21"/>
        </w:rPr>
        <w:t xml:space="preserve">　　</w:t>
      </w:r>
      <w:r w:rsidR="00A554E7" w:rsidRPr="00932E5C">
        <w:rPr>
          <w:rFonts w:ascii="HGPｺﾞｼｯｸM" w:eastAsia="HGPｺﾞｼｯｸM" w:hAnsi="メイリオ" w:cs="メイリオ" w:hint="eastAsia"/>
          <w:color w:val="000000" w:themeColor="text1"/>
          <w:szCs w:val="21"/>
        </w:rPr>
        <w:t xml:space="preserve">　</w:t>
      </w:r>
      <w:r w:rsidR="00E32565" w:rsidRPr="00932E5C">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 xml:space="preserve">　　　</w:t>
      </w:r>
      <w:r w:rsidR="002F65A9">
        <w:rPr>
          <w:rFonts w:ascii="HGPｺﾞｼｯｸM" w:eastAsia="HGPｺﾞｼｯｸM" w:hAnsi="メイリオ" w:cs="メイリオ" w:hint="eastAsia"/>
          <w:color w:val="000000" w:themeColor="text1"/>
          <w:szCs w:val="21"/>
        </w:rPr>
        <w:t>プレスリリース</w:t>
      </w:r>
      <w:r w:rsidR="00F73D9F">
        <w:rPr>
          <w:rFonts w:ascii="HGPｺﾞｼｯｸM" w:eastAsia="HGPｺﾞｼｯｸM" w:hAnsi="メイリオ" w:cs="メイリオ" w:hint="eastAsia"/>
          <w:color w:val="000000" w:themeColor="text1"/>
          <w:szCs w:val="21"/>
        </w:rPr>
        <w:t xml:space="preserve">　　　　</w:t>
      </w:r>
      <w:r w:rsidR="00275C8B">
        <w:rPr>
          <w:rFonts w:ascii="HGPｺﾞｼｯｸM" w:eastAsia="HGPｺﾞｼｯｸM" w:hAnsi="メイリオ" w:cs="メイリオ" w:hint="eastAsia"/>
          <w:color w:val="000000" w:themeColor="text1"/>
          <w:szCs w:val="21"/>
        </w:rPr>
        <w:t>2014/</w:t>
      </w:r>
      <w:r w:rsidR="002208CC">
        <w:rPr>
          <w:rFonts w:ascii="HGPｺﾞｼｯｸM" w:eastAsia="HGPｺﾞｼｯｸM" w:hAnsi="メイリオ" w:cs="メイリオ" w:hint="eastAsia"/>
          <w:color w:val="000000" w:themeColor="text1"/>
          <w:szCs w:val="21"/>
        </w:rPr>
        <w:t>12</w:t>
      </w:r>
      <w:r w:rsidR="00275C8B">
        <w:rPr>
          <w:rFonts w:ascii="HGPｺﾞｼｯｸM" w:eastAsia="HGPｺﾞｼｯｸM" w:hAnsi="メイリオ" w:cs="メイリオ" w:hint="eastAsia"/>
          <w:color w:val="000000" w:themeColor="text1"/>
          <w:szCs w:val="21"/>
        </w:rPr>
        <w:t>/</w:t>
      </w:r>
      <w:r w:rsidR="002208CC">
        <w:rPr>
          <w:rFonts w:ascii="HGPｺﾞｼｯｸM" w:eastAsia="HGPｺﾞｼｯｸM" w:hAnsi="メイリオ" w:cs="メイリオ" w:hint="eastAsia"/>
          <w:color w:val="000000" w:themeColor="text1"/>
          <w:szCs w:val="21"/>
        </w:rPr>
        <w:t>15</w:t>
      </w:r>
    </w:p>
    <w:p w:rsidR="00DC71DB" w:rsidRPr="002F65A9" w:rsidRDefault="00275C8B" w:rsidP="00275C8B">
      <w:pPr>
        <w:wordWrap w:val="0"/>
        <w:jc w:val="right"/>
        <w:rPr>
          <w:rFonts w:ascii="HGPｺﾞｼｯｸM" w:eastAsia="HGPｺﾞｼｯｸM" w:hAnsi="メイリオ" w:cs="メイリオ"/>
          <w:color w:val="000000" w:themeColor="text1"/>
          <w:szCs w:val="21"/>
        </w:rPr>
      </w:pPr>
      <w:r>
        <w:rPr>
          <w:rFonts w:ascii="HGPｺﾞｼｯｸM" w:eastAsia="HGPｺﾞｼｯｸM" w:hAnsi="メイリオ" w:cs="メイリオ" w:hint="eastAsia"/>
          <w:color w:val="000000" w:themeColor="text1"/>
          <w:szCs w:val="21"/>
        </w:rPr>
        <w:t xml:space="preserve">　　　　</w:t>
      </w:r>
      <w:r w:rsidR="002208CC">
        <w:rPr>
          <w:rFonts w:ascii="HGPｺﾞｼｯｸM" w:eastAsia="HGPｺﾞｼｯｸM" w:hAnsi="メイリオ" w:cs="メイリオ" w:hint="eastAsia"/>
          <w:color w:val="000000" w:themeColor="text1"/>
          <w:szCs w:val="21"/>
        </w:rPr>
        <w:t>オールインターネット</w:t>
      </w:r>
      <w:r w:rsidR="002F65A9" w:rsidRPr="00932E5C">
        <w:rPr>
          <w:rFonts w:ascii="HGPｺﾞｼｯｸM" w:eastAsia="HGPｺﾞｼｯｸM" w:hAnsi="メイリオ" w:cs="メイリオ" w:hint="eastAsia"/>
          <w:color w:val="000000" w:themeColor="text1"/>
          <w:szCs w:val="21"/>
        </w:rPr>
        <w:t>/ステージグループ</w:t>
      </w:r>
    </w:p>
    <w:p w:rsidR="00D23C67" w:rsidRPr="00932E5C" w:rsidRDefault="00D23C67" w:rsidP="00036608">
      <w:pPr>
        <w:rPr>
          <w:rFonts w:ascii="HGPｺﾞｼｯｸM" w:eastAsia="HGPｺﾞｼｯｸM" w:hAnsi="メイリオ" w:cs="メイリオ"/>
          <w:color w:val="000000" w:themeColor="text1"/>
          <w:szCs w:val="21"/>
        </w:rPr>
      </w:pPr>
    </w:p>
    <w:p w:rsidR="00556824" w:rsidRPr="00106D30" w:rsidRDefault="00556824" w:rsidP="00106D30">
      <w:pPr>
        <w:jc w:val="left"/>
        <w:rPr>
          <w:rFonts w:ascii="HGPｺﾞｼｯｸM" w:eastAsia="HGPｺﾞｼｯｸM" w:hAnsi="メイリオ" w:cs="メイリオ"/>
          <w:b/>
          <w:bCs/>
          <w:color w:val="0D0D0D" w:themeColor="text1" w:themeTint="F2"/>
          <w:sz w:val="32"/>
          <w:szCs w:val="32"/>
        </w:rPr>
      </w:pPr>
      <w:r w:rsidRPr="00106D30">
        <w:rPr>
          <w:rFonts w:ascii="HGPｺﾞｼｯｸM" w:eastAsia="HGPｺﾞｼｯｸM" w:hAnsi="メイリオ" w:cs="メイリオ" w:hint="eastAsia"/>
          <w:b/>
          <w:bCs/>
          <w:color w:val="0D0D0D" w:themeColor="text1" w:themeTint="F2"/>
          <w:sz w:val="32"/>
          <w:szCs w:val="32"/>
        </w:rPr>
        <w:t>インターネット選挙運動</w:t>
      </w:r>
      <w:r w:rsidR="00B24F7F" w:rsidRPr="00106D30">
        <w:rPr>
          <w:rFonts w:ascii="HGPｺﾞｼｯｸM" w:eastAsia="HGPｺﾞｼｯｸM" w:hAnsi="メイリオ" w:cs="メイリオ" w:hint="eastAsia"/>
          <w:b/>
          <w:bCs/>
          <w:color w:val="0D0D0D" w:themeColor="text1" w:themeTint="F2"/>
          <w:sz w:val="32"/>
          <w:szCs w:val="32"/>
        </w:rPr>
        <w:t>についての調査</w:t>
      </w:r>
      <w:r w:rsidR="00F1760C" w:rsidRPr="00106D30">
        <w:rPr>
          <w:rFonts w:ascii="HGPｺﾞｼｯｸM" w:eastAsia="HGPｺﾞｼｯｸM" w:hAnsi="メイリオ" w:cs="メイリオ" w:hint="eastAsia"/>
          <w:b/>
          <w:bCs/>
          <w:color w:val="0D0D0D" w:themeColor="text1" w:themeTint="F2"/>
          <w:sz w:val="32"/>
          <w:szCs w:val="32"/>
        </w:rPr>
        <w:t>、</w:t>
      </w:r>
      <w:r w:rsidR="00B24F7F" w:rsidRPr="00106D30">
        <w:rPr>
          <w:rFonts w:ascii="HGPｺﾞｼｯｸM" w:eastAsia="HGPｺﾞｼｯｸM" w:hAnsi="メイリオ" w:cs="メイリオ" w:hint="eastAsia"/>
          <w:b/>
          <w:bCs/>
          <w:color w:val="0D0D0D" w:themeColor="text1" w:themeTint="F2"/>
          <w:sz w:val="32"/>
          <w:szCs w:val="32"/>
        </w:rPr>
        <w:t>ネット上の</w:t>
      </w:r>
      <w:r w:rsidR="00EA40EC" w:rsidRPr="00106D30">
        <w:rPr>
          <w:rFonts w:ascii="HGPｺﾞｼｯｸM" w:eastAsia="HGPｺﾞｼｯｸM" w:hAnsi="メイリオ" w:cs="メイリオ" w:hint="eastAsia"/>
          <w:b/>
          <w:bCs/>
          <w:color w:val="0D0D0D" w:themeColor="text1" w:themeTint="F2"/>
          <w:sz w:val="32"/>
          <w:szCs w:val="32"/>
        </w:rPr>
        <w:t>公式情報</w:t>
      </w:r>
      <w:r w:rsidR="00F1760C" w:rsidRPr="00106D30">
        <w:rPr>
          <w:rFonts w:ascii="HGPｺﾞｼｯｸM" w:eastAsia="HGPｺﾞｼｯｸM" w:hAnsi="メイリオ" w:cs="メイリオ" w:hint="eastAsia"/>
          <w:b/>
          <w:bCs/>
          <w:color w:val="0D0D0D" w:themeColor="text1" w:themeTint="F2"/>
          <w:sz w:val="32"/>
          <w:szCs w:val="32"/>
        </w:rPr>
        <w:t>が</w:t>
      </w:r>
      <w:r w:rsidR="00EA40EC" w:rsidRPr="00106D30">
        <w:rPr>
          <w:rFonts w:ascii="HGPｺﾞｼｯｸM" w:eastAsia="HGPｺﾞｼｯｸM" w:hAnsi="メイリオ" w:cs="メイリオ" w:hint="eastAsia"/>
          <w:b/>
          <w:bCs/>
          <w:color w:val="0D0D0D" w:themeColor="text1" w:themeTint="F2"/>
          <w:sz w:val="32"/>
          <w:szCs w:val="32"/>
        </w:rPr>
        <w:t>「参考になる</w:t>
      </w:r>
      <w:r w:rsidR="00B24F7F" w:rsidRPr="00106D30">
        <w:rPr>
          <w:rFonts w:ascii="HGPｺﾞｼｯｸM" w:eastAsia="HGPｺﾞｼｯｸM" w:hAnsi="メイリオ" w:cs="メイリオ" w:hint="eastAsia"/>
          <w:b/>
          <w:bCs/>
          <w:color w:val="0D0D0D" w:themeColor="text1" w:themeTint="F2"/>
          <w:sz w:val="32"/>
          <w:szCs w:val="32"/>
        </w:rPr>
        <w:t>・・</w:t>
      </w:r>
      <w:r w:rsidR="00F1760C" w:rsidRPr="00106D30">
        <w:rPr>
          <w:rFonts w:ascii="HGPｺﾞｼｯｸM" w:eastAsia="HGPｺﾞｼｯｸM" w:hAnsi="メイリオ" w:cs="メイリオ" w:hint="eastAsia"/>
          <w:b/>
          <w:bCs/>
          <w:color w:val="0D0D0D" w:themeColor="text1" w:themeTint="F2"/>
          <w:sz w:val="32"/>
          <w:szCs w:val="32"/>
        </w:rPr>
        <w:t>８</w:t>
      </w:r>
      <w:r w:rsidR="00B24F7F" w:rsidRPr="00106D30">
        <w:rPr>
          <w:rFonts w:ascii="HGPｺﾞｼｯｸM" w:eastAsia="HGPｺﾞｼｯｸM" w:hAnsi="メイリオ" w:cs="メイリオ" w:hint="eastAsia"/>
          <w:b/>
          <w:bCs/>
          <w:color w:val="0D0D0D" w:themeColor="text1" w:themeTint="F2"/>
          <w:sz w:val="32"/>
          <w:szCs w:val="32"/>
        </w:rPr>
        <w:t>５％」</w:t>
      </w:r>
      <w:r w:rsidR="00F1760C" w:rsidRPr="00106D30">
        <w:rPr>
          <w:rFonts w:ascii="HGPｺﾞｼｯｸM" w:eastAsia="HGPｺﾞｼｯｸM" w:hAnsi="メイリオ" w:cs="メイリオ" w:hint="eastAsia"/>
          <w:b/>
          <w:bCs/>
          <w:color w:val="0D0D0D" w:themeColor="text1" w:themeTint="F2"/>
          <w:sz w:val="32"/>
          <w:szCs w:val="32"/>
        </w:rPr>
        <w:t>、</w:t>
      </w:r>
      <w:r w:rsidR="00F1760C" w:rsidRPr="00106D30">
        <w:rPr>
          <w:rFonts w:ascii="HGPｺﾞｼｯｸM" w:eastAsia="HGPｺﾞｼｯｸM" w:hAnsi="メイリオ" w:cs="メイリオ"/>
          <w:b/>
          <w:bCs/>
          <w:color w:val="0D0D0D" w:themeColor="text1" w:themeTint="F2"/>
          <w:sz w:val="32"/>
          <w:szCs w:val="32"/>
        </w:rPr>
        <w:t>SNS活用に「好感が持てる</w:t>
      </w:r>
      <w:r w:rsidR="00B24F7F" w:rsidRPr="00106D30">
        <w:rPr>
          <w:rFonts w:ascii="HGPｺﾞｼｯｸM" w:eastAsia="HGPｺﾞｼｯｸM" w:hAnsi="メイリオ" w:cs="メイリオ" w:hint="eastAsia"/>
          <w:b/>
          <w:bCs/>
          <w:color w:val="0D0D0D" w:themeColor="text1" w:themeTint="F2"/>
          <w:sz w:val="32"/>
          <w:szCs w:val="32"/>
        </w:rPr>
        <w:t>・・</w:t>
      </w:r>
      <w:r w:rsidR="00F1760C" w:rsidRPr="00106D30">
        <w:rPr>
          <w:rFonts w:ascii="HGPｺﾞｼｯｸM" w:eastAsia="HGPｺﾞｼｯｸM" w:hAnsi="メイリオ" w:cs="メイリオ" w:hint="eastAsia"/>
          <w:b/>
          <w:bCs/>
          <w:color w:val="0D0D0D" w:themeColor="text1" w:themeTint="F2"/>
          <w:sz w:val="32"/>
          <w:szCs w:val="32"/>
        </w:rPr>
        <w:t>５</w:t>
      </w:r>
      <w:r w:rsidR="00B24F7F" w:rsidRPr="00106D30">
        <w:rPr>
          <w:rFonts w:ascii="HGPｺﾞｼｯｸM" w:eastAsia="HGPｺﾞｼｯｸM" w:hAnsi="メイリオ" w:cs="メイリオ" w:hint="eastAsia"/>
          <w:b/>
          <w:bCs/>
          <w:color w:val="0D0D0D" w:themeColor="text1" w:themeTint="F2"/>
          <w:sz w:val="32"/>
          <w:szCs w:val="32"/>
        </w:rPr>
        <w:t>０％」</w:t>
      </w:r>
    </w:p>
    <w:p w:rsidR="00AF0449" w:rsidRPr="00932E5C" w:rsidRDefault="00AF0449" w:rsidP="00A62901">
      <w:pPr>
        <w:jc w:val="center"/>
        <w:rPr>
          <w:rFonts w:ascii="HGPｺﾞｼｯｸM" w:eastAsia="HGPｺﾞｼｯｸM" w:hAnsi="メイリオ" w:cs="メイリオ"/>
          <w:b/>
          <w:bCs/>
          <w:color w:val="000000" w:themeColor="text1"/>
          <w:sz w:val="16"/>
          <w:szCs w:val="16"/>
        </w:rPr>
      </w:pPr>
      <w:bookmarkStart w:id="0" w:name="_GoBack"/>
      <w:bookmarkEnd w:id="0"/>
    </w:p>
    <w:p w:rsidR="00AB2BF8" w:rsidRPr="00E90F8A" w:rsidRDefault="00A101CD" w:rsidP="00106D30">
      <w:pPr>
        <w:ind w:firstLineChars="100" w:firstLine="160"/>
        <w:jc w:val="left"/>
        <w:rPr>
          <w:rFonts w:ascii="HGPｺﾞｼｯｸM" w:eastAsia="HGPｺﾞｼｯｸM" w:hAnsi="メイリオ" w:cs="メイリオ"/>
          <w:b/>
          <w:bCs/>
          <w:color w:val="000000" w:themeColor="text1"/>
          <w:sz w:val="16"/>
          <w:szCs w:val="16"/>
        </w:rPr>
      </w:pPr>
      <w:r>
        <w:rPr>
          <w:rFonts w:ascii="HGPｺﾞｼｯｸM" w:eastAsia="HGPｺﾞｼｯｸM" w:hAnsi="メイリオ" w:cs="メイリオ" w:hint="eastAsia"/>
          <w:color w:val="000000" w:themeColor="text1"/>
          <w:sz w:val="16"/>
          <w:szCs w:val="16"/>
        </w:rPr>
        <w:t>法人向けウェブ制作の『オールインターネット』（運営：ステージグループ／東京都千代田区）が、</w:t>
      </w:r>
      <w:r w:rsidRPr="00A101CD">
        <w:rPr>
          <w:rFonts w:ascii="HGPｺﾞｼｯｸM" w:eastAsia="HGPｺﾞｼｯｸM" w:hAnsi="メイリオ" w:cs="メイリオ" w:hint="eastAsia"/>
          <w:color w:val="000000" w:themeColor="text1"/>
          <w:sz w:val="16"/>
          <w:szCs w:val="16"/>
        </w:rPr>
        <w:t>第47回衆議院議員総選挙</w:t>
      </w:r>
      <w:r w:rsidR="00035B94">
        <w:rPr>
          <w:rFonts w:ascii="HGPｺﾞｼｯｸM" w:eastAsia="HGPｺﾞｼｯｸM" w:hAnsi="メイリオ" w:cs="メイリオ" w:hint="eastAsia"/>
          <w:color w:val="000000" w:themeColor="text1"/>
          <w:sz w:val="16"/>
          <w:szCs w:val="16"/>
        </w:rPr>
        <w:t>を機</w:t>
      </w:r>
      <w:r>
        <w:rPr>
          <w:rFonts w:ascii="HGPｺﾞｼｯｸM" w:eastAsia="HGPｺﾞｼｯｸM" w:hAnsi="メイリオ" w:cs="メイリオ" w:hint="eastAsia"/>
          <w:color w:val="000000" w:themeColor="text1"/>
          <w:sz w:val="16"/>
          <w:szCs w:val="16"/>
        </w:rPr>
        <w:t>に、</w:t>
      </w:r>
      <w:r w:rsidRPr="00A101CD">
        <w:rPr>
          <w:rFonts w:ascii="HGPｺﾞｼｯｸM" w:eastAsia="HGPｺﾞｼｯｸM" w:hAnsi="メイリオ" w:cs="メイリオ" w:hint="eastAsia"/>
          <w:color w:val="000000" w:themeColor="text1"/>
          <w:sz w:val="16"/>
          <w:szCs w:val="16"/>
        </w:rPr>
        <w:t>インターネット選挙運動</w:t>
      </w:r>
      <w:r>
        <w:rPr>
          <w:rFonts w:ascii="HGPｺﾞｼｯｸM" w:eastAsia="HGPｺﾞｼｯｸM" w:hAnsi="メイリオ" w:cs="メイリオ" w:hint="eastAsia"/>
          <w:color w:val="000000" w:themeColor="text1"/>
          <w:sz w:val="16"/>
          <w:szCs w:val="16"/>
        </w:rPr>
        <w:t>に関する調査を実施。</w:t>
      </w:r>
      <w:r w:rsidR="00035B94" w:rsidRPr="00714C60">
        <w:rPr>
          <w:rFonts w:ascii="HGPｺﾞｼｯｸM" w:eastAsia="HGPｺﾞｼｯｸM" w:hAnsi="メイリオ" w:cs="メイリオ" w:hint="eastAsia"/>
          <w:color w:val="000000" w:themeColor="text1"/>
          <w:sz w:val="16"/>
          <w:szCs w:val="16"/>
        </w:rPr>
        <w:t>働く</w:t>
      </w:r>
      <w:r w:rsidR="00035B94">
        <w:rPr>
          <w:rFonts w:ascii="HGPｺﾞｼｯｸM" w:eastAsia="HGPｺﾞｼｯｸM" w:hAnsi="メイリオ" w:cs="メイリオ" w:hint="eastAsia"/>
          <w:color w:val="000000" w:themeColor="text1"/>
          <w:sz w:val="16"/>
          <w:szCs w:val="16"/>
        </w:rPr>
        <w:t>2</w:t>
      </w:r>
      <w:r w:rsidR="00035B94" w:rsidRPr="00714C60">
        <w:rPr>
          <w:rFonts w:ascii="HGPｺﾞｼｯｸM" w:eastAsia="HGPｺﾞｼｯｸM" w:hAnsi="メイリオ" w:cs="メイリオ" w:hint="eastAsia"/>
          <w:color w:val="000000" w:themeColor="text1"/>
          <w:sz w:val="16"/>
          <w:szCs w:val="16"/>
        </w:rPr>
        <w:t>0代～50代</w:t>
      </w:r>
      <w:r w:rsidR="00035B94">
        <w:rPr>
          <w:rFonts w:ascii="HGPｺﾞｼｯｸM" w:eastAsia="HGPｺﾞｼｯｸM" w:hAnsi="メイリオ" w:cs="メイリオ" w:hint="eastAsia"/>
          <w:color w:val="000000" w:themeColor="text1"/>
          <w:sz w:val="16"/>
          <w:szCs w:val="16"/>
        </w:rPr>
        <w:t>が期待することは、他人の意見よりも</w:t>
      </w:r>
      <w:r w:rsidR="00035B94">
        <w:rPr>
          <w:rFonts w:ascii="HGPｺﾞｼｯｸM" w:eastAsia="HGPｺﾞｼｯｸM" w:hAnsi="メイリオ" w:cs="メイリオ" w:hint="eastAsia"/>
          <w:color w:val="0D0D0D" w:themeColor="text1" w:themeTint="F2"/>
          <w:sz w:val="16"/>
          <w:szCs w:val="16"/>
        </w:rPr>
        <w:t>正確な情報。</w:t>
      </w:r>
      <w:r w:rsidR="00DE1294">
        <w:rPr>
          <w:rFonts w:ascii="HGPｺﾞｼｯｸM" w:eastAsia="HGPｺﾞｼｯｸM" w:hAnsi="メイリオ" w:cs="メイリオ" w:hint="eastAsia"/>
          <w:color w:val="0D0D0D" w:themeColor="text1" w:themeTint="F2"/>
          <w:sz w:val="16"/>
          <w:szCs w:val="16"/>
        </w:rPr>
        <w:t>ブログ・SNS活用では、</w:t>
      </w:r>
      <w:r w:rsidR="00035B94">
        <w:rPr>
          <w:rFonts w:ascii="HGPｺﾞｼｯｸM" w:eastAsia="HGPｺﾞｼｯｸM" w:hAnsi="メイリオ" w:cs="メイリオ" w:hint="eastAsia"/>
          <w:color w:val="0D0D0D" w:themeColor="text1" w:themeTint="F2"/>
          <w:sz w:val="16"/>
          <w:szCs w:val="16"/>
        </w:rPr>
        <w:t>全年代</w:t>
      </w:r>
      <w:r w:rsidR="00DE1294">
        <w:rPr>
          <w:rFonts w:ascii="HGPｺﾞｼｯｸM" w:eastAsia="HGPｺﾞｼｯｸM" w:hAnsi="メイリオ" w:cs="メイリオ" w:hint="eastAsia"/>
          <w:color w:val="0D0D0D" w:themeColor="text1" w:themeTint="F2"/>
          <w:sz w:val="16"/>
          <w:szCs w:val="16"/>
        </w:rPr>
        <w:t>の５０％以上が</w:t>
      </w:r>
      <w:r w:rsidR="00035B94">
        <w:rPr>
          <w:rFonts w:ascii="HGPｺﾞｼｯｸM" w:eastAsia="HGPｺﾞｼｯｸM" w:hAnsi="メイリオ" w:cs="メイリオ" w:hint="eastAsia"/>
          <w:color w:val="0D0D0D" w:themeColor="text1" w:themeTint="F2"/>
          <w:sz w:val="16"/>
          <w:szCs w:val="16"/>
        </w:rPr>
        <w:t>「好感が持てる」と回答</w:t>
      </w:r>
      <w:r w:rsidR="00DE1294">
        <w:rPr>
          <w:rFonts w:ascii="HGPｺﾞｼｯｸM" w:eastAsia="HGPｺﾞｼｯｸM" w:hAnsi="メイリオ" w:cs="メイリオ" w:hint="eastAsia"/>
          <w:color w:val="0D0D0D" w:themeColor="text1" w:themeTint="F2"/>
          <w:sz w:val="16"/>
          <w:szCs w:val="16"/>
        </w:rPr>
        <w:t>する結果に</w:t>
      </w:r>
      <w:r w:rsidR="00035B94">
        <w:rPr>
          <w:rFonts w:ascii="HGPｺﾞｼｯｸM" w:eastAsia="HGPｺﾞｼｯｸM" w:hAnsi="メイリオ" w:cs="メイリオ" w:hint="eastAsia"/>
          <w:color w:val="0D0D0D" w:themeColor="text1" w:themeTint="F2"/>
          <w:sz w:val="16"/>
          <w:szCs w:val="16"/>
        </w:rPr>
        <w:t>。</w:t>
      </w:r>
    </w:p>
    <w:p w:rsidR="00AB2BF8" w:rsidRDefault="00123E1A" w:rsidP="00106D30">
      <w:pPr>
        <w:jc w:val="left"/>
        <w:rPr>
          <w:rFonts w:ascii="HGPｺﾞｼｯｸM" w:eastAsia="HGPｺﾞｼｯｸM" w:hAnsi="メイリオ" w:cs="メイリオ"/>
          <w:b/>
          <w:bCs/>
          <w:color w:val="000000" w:themeColor="text1"/>
        </w:rPr>
      </w:pPr>
      <w:r w:rsidRPr="00932E5C">
        <w:rPr>
          <w:rFonts w:ascii="HGPｺﾞｼｯｸM" w:eastAsia="HGPｺﾞｼｯｸM" w:hAnsi="メイリオ" w:cs="メイリオ"/>
          <w:b/>
          <w:bCs/>
          <w:noProof/>
          <w:color w:val="000000" w:themeColor="text1"/>
          <w:sz w:val="24"/>
          <w:szCs w:val="24"/>
        </w:rPr>
        <mc:AlternateContent>
          <mc:Choice Requires="wps">
            <w:drawing>
              <wp:anchor distT="0" distB="0" distL="114300" distR="114300" simplePos="0" relativeHeight="251670528" behindDoc="0" locked="0" layoutInCell="1" allowOverlap="1" wp14:anchorId="06B348A3" wp14:editId="26F65116">
                <wp:simplePos x="0" y="0"/>
                <wp:positionH relativeFrom="column">
                  <wp:posOffset>3175</wp:posOffset>
                </wp:positionH>
                <wp:positionV relativeFrom="paragraph">
                  <wp:posOffset>21491</wp:posOffset>
                </wp:positionV>
                <wp:extent cx="6781190" cy="0"/>
                <wp:effectExtent l="0" t="0" r="19685" b="19050"/>
                <wp:wrapNone/>
                <wp:docPr id="3" name="直線コネクタ 3"/>
                <wp:cNvGraphicFramePr/>
                <a:graphic xmlns:a="http://schemas.openxmlformats.org/drawingml/2006/main">
                  <a:graphicData uri="http://schemas.microsoft.com/office/word/2010/wordprocessingShape">
                    <wps:wsp>
                      <wps:cNvCnPr/>
                      <wps:spPr>
                        <a:xfrm>
                          <a:off x="0" y="0"/>
                          <a:ext cx="6781190" cy="0"/>
                        </a:xfrm>
                        <a:prstGeom prst="line">
                          <a:avLst/>
                        </a:prstGeom>
                        <a:ln>
                          <a:solidFill>
                            <a:schemeClr val="tx1"/>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id="直線コネクタ 3" o:spid="_x0000_s1026" style="position:absolute;left:0;text-align:left;z-index:25167052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25pt,1.7pt" to="534.2pt,1.7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" strokecolor="black [3213]"/>
            </w:pict>
          </mc:Fallback>
        </mc:AlternateContent>
      </w:r>
    </w:p>
    <w:p w:rsidR="00AB2BF8" w:rsidRDefault="00AB2BF8" w:rsidP="00106D30">
      <w:pPr>
        <w:pStyle w:val="Web"/>
        <w:spacing w:before="0" w:beforeAutospacing="0" w:after="0" w:afterAutospacing="0"/>
        <w:ind w:firstLineChars="200" w:firstLine="321"/>
        <w:rPr>
          <w:rFonts w:ascii="HGPｺﾞｼｯｸM" w:eastAsia="HGPｺﾞｼｯｸM" w:hAnsi="メイリオ" w:cs="メイリオ"/>
          <w:b/>
          <w:bCs/>
          <w:color w:val="000000" w:themeColor="text1"/>
          <w:sz w:val="16"/>
          <w:szCs w:val="16"/>
        </w:rPr>
      </w:pPr>
      <w:r w:rsidRPr="00106D30">
        <w:rPr>
          <w:rFonts w:ascii="HGPｺﾞｼｯｸM" w:eastAsia="HGPｺﾞｼｯｸM" w:hAnsi="メイリオ" w:cs="メイリオ" w:hint="eastAsia"/>
          <w:b/>
          <w:bCs/>
          <w:color w:val="000000" w:themeColor="text1"/>
          <w:sz w:val="16"/>
          <w:szCs w:val="16"/>
        </w:rPr>
        <w:t>調査</w:t>
      </w:r>
      <w:r>
        <w:rPr>
          <w:rFonts w:ascii="HGPｺﾞｼｯｸM" w:eastAsia="HGPｺﾞｼｯｸM" w:hAnsi="メイリオ" w:cs="メイリオ" w:hint="eastAsia"/>
          <w:b/>
          <w:bCs/>
          <w:color w:val="000000" w:themeColor="text1"/>
          <w:sz w:val="16"/>
          <w:szCs w:val="16"/>
        </w:rPr>
        <w:t>タイトル</w:t>
      </w:r>
    </w:p>
    <w:p w:rsidR="00AB2BF8" w:rsidRDefault="00AB2BF8" w:rsidP="00106D30">
      <w:pPr>
        <w:pStyle w:val="Web"/>
        <w:spacing w:before="0" w:beforeAutospacing="0" w:after="0" w:afterAutospacing="0"/>
        <w:ind w:firstLineChars="200" w:firstLine="3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『選挙に関するインターネット活用についての</w:t>
      </w:r>
      <w:r w:rsidRPr="00AB2BF8">
        <w:rPr>
          <w:rFonts w:ascii="HGPｺﾞｼｯｸM" w:eastAsia="HGPｺﾞｼｯｸM" w:hAnsi="メイリオ" w:cs="メイリオ" w:hint="eastAsia"/>
          <w:bCs/>
          <w:color w:val="000000" w:themeColor="text1"/>
          <w:sz w:val="16"/>
          <w:szCs w:val="16"/>
        </w:rPr>
        <w:t>アンケート</w:t>
      </w:r>
      <w:r>
        <w:rPr>
          <w:rFonts w:ascii="HGPｺﾞｼｯｸM" w:eastAsia="HGPｺﾞｼｯｸM" w:hAnsi="メイリオ" w:cs="メイリオ" w:hint="eastAsia"/>
          <w:bCs/>
          <w:color w:val="000000" w:themeColor="text1"/>
          <w:sz w:val="16"/>
          <w:szCs w:val="16"/>
        </w:rPr>
        <w:t>』</w:t>
      </w:r>
    </w:p>
    <w:p w:rsidR="00AB2BF8" w:rsidRPr="00106D30" w:rsidRDefault="00AB2BF8" w:rsidP="00106D30">
      <w:pPr>
        <w:pStyle w:val="Web"/>
        <w:spacing w:before="0" w:beforeAutospacing="0" w:after="0" w:afterAutospacing="0"/>
        <w:ind w:firstLineChars="200" w:firstLine="320"/>
        <w:rPr>
          <w:rFonts w:ascii="HGPｺﾞｼｯｸM" w:eastAsia="HGPｺﾞｼｯｸM" w:hAnsi="メイリオ" w:cs="メイリオ"/>
          <w:bCs/>
          <w:color w:val="000000" w:themeColor="text1"/>
          <w:sz w:val="16"/>
          <w:szCs w:val="16"/>
        </w:rPr>
      </w:pPr>
    </w:p>
    <w:p w:rsidR="00AB2BF8" w:rsidRPr="00106D30" w:rsidRDefault="00AB2BF8" w:rsidP="00106D30">
      <w:pPr>
        <w:pStyle w:val="Web"/>
        <w:spacing w:before="0" w:beforeAutospacing="0" w:after="0" w:afterAutospacing="0"/>
        <w:ind w:firstLineChars="200" w:firstLine="321"/>
        <w:rPr>
          <w:rFonts w:ascii="HGPｺﾞｼｯｸM" w:eastAsia="HGPｺﾞｼｯｸM" w:hAnsi="メイリオ" w:cs="メイリオ"/>
          <w:b/>
          <w:bCs/>
          <w:color w:val="000000" w:themeColor="text1"/>
          <w:sz w:val="16"/>
          <w:szCs w:val="16"/>
        </w:rPr>
      </w:pPr>
      <w:r>
        <w:rPr>
          <w:rFonts w:ascii="HGPｺﾞｼｯｸM" w:eastAsia="HGPｺﾞｼｯｸM" w:hAnsi="メイリオ" w:cs="メイリオ" w:hint="eastAsia"/>
          <w:b/>
          <w:bCs/>
          <w:color w:val="000000" w:themeColor="text1"/>
          <w:sz w:val="16"/>
          <w:szCs w:val="16"/>
        </w:rPr>
        <w:t>調査項目</w:t>
      </w:r>
    </w:p>
    <w:p w:rsidR="00E239CF" w:rsidRDefault="00E239CF"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インターネット等を</w:t>
      </w:r>
      <w:r w:rsidR="00DF3010">
        <w:rPr>
          <w:rFonts w:ascii="HGPｺﾞｼｯｸM" w:eastAsia="HGPｺﾞｼｯｸM" w:hAnsi="メイリオ" w:cs="メイリオ" w:hint="eastAsia"/>
          <w:bCs/>
          <w:color w:val="000000" w:themeColor="text1"/>
          <w:sz w:val="16"/>
          <w:szCs w:val="16"/>
        </w:rPr>
        <w:t>利用する方法による選挙の運動が解禁されたことを知っていましたか</w:t>
      </w:r>
      <w:r w:rsidR="00D260FE">
        <w:rPr>
          <w:rFonts w:ascii="HGPｺﾞｼｯｸM" w:eastAsia="HGPｺﾞｼｯｸM" w:hAnsi="メイリオ" w:cs="メイリオ" w:hint="eastAsia"/>
          <w:bCs/>
          <w:color w:val="000000" w:themeColor="text1"/>
          <w:sz w:val="16"/>
          <w:szCs w:val="16"/>
        </w:rPr>
        <w:t>？</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インターネット等を利用した選挙運動による情報を参考にしたいと思いますか</w:t>
      </w:r>
      <w:r w:rsidR="00D260FE">
        <w:rPr>
          <w:rFonts w:ascii="HGPｺﾞｼｯｸM" w:eastAsia="HGPｺﾞｼｯｸM" w:hAnsi="メイリオ" w:cs="メイリオ" w:hint="eastAsia"/>
          <w:bCs/>
          <w:color w:val="000000" w:themeColor="text1"/>
          <w:sz w:val="16"/>
          <w:szCs w:val="16"/>
        </w:rPr>
        <w:t>？</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『インターネット等を利用した選挙運動による情報』を参考にしたい・した に回答された方に質問します。参考となる情報源はなんですか</w:t>
      </w:r>
      <w:r w:rsidR="00D260FE">
        <w:rPr>
          <w:rFonts w:ascii="HGPｺﾞｼｯｸM" w:eastAsia="HGPｺﾞｼｯｸM" w:hAnsi="メイリオ" w:cs="メイリオ" w:hint="eastAsia"/>
          <w:bCs/>
          <w:color w:val="000000" w:themeColor="text1"/>
          <w:sz w:val="16"/>
          <w:szCs w:val="16"/>
        </w:rPr>
        <w:t>？</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インタ</w:t>
      </w:r>
      <w:r w:rsidR="00DF3010">
        <w:rPr>
          <w:rFonts w:ascii="HGPｺﾞｼｯｸM" w:eastAsia="HGPｺﾞｼｯｸM" w:hAnsi="メイリオ" w:cs="メイリオ" w:hint="eastAsia"/>
          <w:bCs/>
          <w:color w:val="000000" w:themeColor="text1"/>
          <w:sz w:val="16"/>
          <w:szCs w:val="16"/>
        </w:rPr>
        <w:t>ーネット等を利用した選挙運動によりどのような影響を期待しますか</w:t>
      </w:r>
      <w:r w:rsidR="00D260FE">
        <w:rPr>
          <w:rFonts w:ascii="HGPｺﾞｼｯｸM" w:eastAsia="HGPｺﾞｼｯｸM" w:hAnsi="メイリオ" w:cs="メイリオ" w:hint="eastAsia"/>
          <w:bCs/>
          <w:color w:val="000000" w:themeColor="text1"/>
          <w:sz w:val="16"/>
          <w:szCs w:val="16"/>
        </w:rPr>
        <w:t>？</w:t>
      </w:r>
    </w:p>
    <w:p w:rsidR="004A3DB6" w:rsidRDefault="004A3DB6"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以下は海外で実用化されている選挙のサービスやアプリ</w:t>
      </w:r>
      <w:r w:rsidR="00DF3010">
        <w:rPr>
          <w:rFonts w:ascii="HGPｺﾞｼｯｸM" w:eastAsia="HGPｺﾞｼｯｸM" w:hAnsi="メイリオ" w:cs="メイリオ" w:hint="eastAsia"/>
          <w:bCs/>
          <w:color w:val="000000" w:themeColor="text1"/>
          <w:sz w:val="16"/>
          <w:szCs w:val="16"/>
        </w:rPr>
        <w:t>です。この中であったらいいなと思うサービスやアプリはありますか</w:t>
      </w:r>
      <w:r w:rsidR="00D260FE">
        <w:rPr>
          <w:rFonts w:ascii="HGPｺﾞｼｯｸM" w:eastAsia="HGPｺﾞｼｯｸM" w:hAnsi="メイリオ" w:cs="メイリオ" w:hint="eastAsia"/>
          <w:bCs/>
          <w:color w:val="000000" w:themeColor="text1"/>
          <w:sz w:val="16"/>
          <w:szCs w:val="16"/>
        </w:rPr>
        <w:t>？</w:t>
      </w:r>
    </w:p>
    <w:p w:rsidR="00192081" w:rsidRDefault="00192081"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00DF3010" w:rsidRPr="00DF3010">
        <w:rPr>
          <w:rFonts w:ascii="HGPｺﾞｼｯｸM" w:eastAsia="HGPｺﾞｼｯｸM" w:hAnsi="メイリオ" w:cs="メイリオ" w:hint="eastAsia"/>
          <w:bCs/>
          <w:color w:val="000000" w:themeColor="text1"/>
          <w:sz w:val="16"/>
          <w:szCs w:val="16"/>
        </w:rPr>
        <w:t>政策などの情</w:t>
      </w:r>
      <w:r w:rsidR="00DF3010">
        <w:rPr>
          <w:rFonts w:ascii="HGPｺﾞｼｯｸM" w:eastAsia="HGPｺﾞｼｯｸM" w:hAnsi="メイリオ" w:cs="メイリオ" w:hint="eastAsia"/>
          <w:bCs/>
          <w:color w:val="000000" w:themeColor="text1"/>
          <w:sz w:val="16"/>
          <w:szCs w:val="16"/>
        </w:rPr>
        <w:t>報まとめのサイトがあった場合、どの様なコンテンツを希望しますか</w:t>
      </w:r>
      <w:r>
        <w:rPr>
          <w:rFonts w:ascii="HGPｺﾞｼｯｸM" w:eastAsia="HGPｺﾞｼｯｸM" w:hAnsi="メイリオ" w:cs="メイリオ" w:hint="eastAsia"/>
          <w:bCs/>
          <w:color w:val="000000" w:themeColor="text1"/>
          <w:sz w:val="16"/>
          <w:szCs w:val="16"/>
        </w:rPr>
        <w:t>？</w:t>
      </w:r>
    </w:p>
    <w:p w:rsidR="00DF3010" w:rsidRDefault="00DF3010" w:rsidP="00DF3010">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DF3010">
        <w:rPr>
          <w:rFonts w:ascii="HGPｺﾞｼｯｸM" w:eastAsia="HGPｺﾞｼｯｸM" w:hAnsi="メイリオ" w:cs="メイリオ" w:hint="eastAsia"/>
          <w:bCs/>
          <w:color w:val="000000" w:themeColor="text1"/>
          <w:sz w:val="16"/>
          <w:szCs w:val="16"/>
        </w:rPr>
        <w:t>ブログ・SNSなどを頻繁に更新する議員に好感を持ちますか</w:t>
      </w:r>
      <w:r>
        <w:rPr>
          <w:rFonts w:ascii="HGPｺﾞｼｯｸM" w:eastAsia="HGPｺﾞｼｯｸM" w:hAnsi="メイリオ" w:cs="メイリオ" w:hint="eastAsia"/>
          <w:bCs/>
          <w:color w:val="000000" w:themeColor="text1"/>
          <w:sz w:val="16"/>
          <w:szCs w:val="16"/>
        </w:rPr>
        <w:t>？</w:t>
      </w:r>
    </w:p>
    <w:p w:rsidR="00DF3010" w:rsidRDefault="00DF3010" w:rsidP="00DF3010">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w:t>
      </w:r>
      <w:r w:rsidRPr="00DF3010">
        <w:rPr>
          <w:rFonts w:ascii="HGPｺﾞｼｯｸM" w:eastAsia="HGPｺﾞｼｯｸM" w:hAnsi="メイリオ" w:cs="メイリオ" w:hint="eastAsia"/>
          <w:bCs/>
          <w:color w:val="000000" w:themeColor="text1"/>
          <w:sz w:val="16"/>
          <w:szCs w:val="16"/>
        </w:rPr>
        <w:t>インターネットで投票ができるとしたら投票したいと思いますか</w:t>
      </w:r>
      <w:r>
        <w:rPr>
          <w:rFonts w:ascii="HGPｺﾞｼｯｸM" w:eastAsia="HGPｺﾞｼｯｸM" w:hAnsi="メイリオ" w:cs="メイリオ" w:hint="eastAsia"/>
          <w:bCs/>
          <w:color w:val="000000" w:themeColor="text1"/>
          <w:sz w:val="16"/>
          <w:szCs w:val="16"/>
        </w:rPr>
        <w:t>？</w:t>
      </w:r>
    </w:p>
    <w:p w:rsidR="00DF3010" w:rsidRPr="00DF3010" w:rsidRDefault="00DF3010"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p>
    <w:p w:rsidR="00B027BE" w:rsidRPr="004A3DB6" w:rsidRDefault="00B027BE" w:rsidP="008C0142">
      <w:pPr>
        <w:pStyle w:val="Web"/>
        <w:spacing w:before="0" w:beforeAutospacing="0" w:after="0" w:afterAutospacing="0"/>
        <w:rPr>
          <w:rFonts w:ascii="HGPｺﾞｼｯｸM" w:eastAsia="HGPｺﾞｼｯｸM" w:hAnsi="メイリオ" w:cs="メイリオ"/>
          <w:bCs/>
          <w:color w:val="000000" w:themeColor="text1"/>
          <w:sz w:val="16"/>
          <w:szCs w:val="16"/>
        </w:rPr>
      </w:pPr>
    </w:p>
    <w:p w:rsidR="00E4705B" w:rsidRPr="00932E5C" w:rsidRDefault="00E4705B" w:rsidP="00E4705B">
      <w:pPr>
        <w:pStyle w:val="Web"/>
        <w:spacing w:before="0" w:beforeAutospacing="0" w:after="0" w:afterAutospacing="0"/>
        <w:ind w:leftChars="200" w:left="420"/>
        <w:rPr>
          <w:rFonts w:ascii="HGPｺﾞｼｯｸM" w:eastAsia="HGPｺﾞｼｯｸM" w:hAnsi="メイリオ" w:cs="メイリオ"/>
          <w:b/>
          <w:bCs/>
          <w:color w:val="000000" w:themeColor="text1"/>
          <w:sz w:val="16"/>
          <w:szCs w:val="16"/>
        </w:rPr>
      </w:pPr>
      <w:r w:rsidRPr="00932E5C">
        <w:rPr>
          <w:rFonts w:ascii="HGPｺﾞｼｯｸM" w:eastAsia="HGPｺﾞｼｯｸM" w:hAnsi="メイリオ" w:cs="メイリオ" w:hint="eastAsia"/>
          <w:b/>
          <w:bCs/>
          <w:color w:val="000000" w:themeColor="text1"/>
          <w:sz w:val="16"/>
          <w:szCs w:val="16"/>
        </w:rPr>
        <w:t>調査概要</w:t>
      </w:r>
    </w:p>
    <w:p w:rsidR="00E4705B" w:rsidRPr="00932E5C" w:rsidRDefault="00A51E6A" w:rsidP="00E4705B">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１．</w:t>
      </w:r>
      <w:r w:rsidR="007964EA" w:rsidRPr="00932E5C">
        <w:rPr>
          <w:rFonts w:ascii="HGPｺﾞｼｯｸM" w:eastAsia="HGPｺﾞｼｯｸM" w:hAnsi="メイリオ" w:cs="メイリオ" w:hint="eastAsia"/>
          <w:bCs/>
          <w:color w:val="000000" w:themeColor="text1"/>
          <w:sz w:val="16"/>
          <w:szCs w:val="16"/>
        </w:rPr>
        <w:t xml:space="preserve">調査対象：　</w:t>
      </w:r>
      <w:r w:rsidR="00E4705B" w:rsidRPr="00932E5C">
        <w:rPr>
          <w:rFonts w:ascii="HGPｺﾞｼｯｸM" w:eastAsia="HGPｺﾞｼｯｸM" w:hAnsi="メイリオ" w:cs="メイリオ" w:hint="eastAsia"/>
          <w:bCs/>
          <w:color w:val="000000" w:themeColor="text1"/>
          <w:sz w:val="16"/>
          <w:szCs w:val="16"/>
        </w:rPr>
        <w:t>関東・中部・近畿地方の</w:t>
      </w:r>
      <w:r w:rsidR="00DF3010">
        <w:rPr>
          <w:rFonts w:ascii="HGPｺﾞｼｯｸM" w:eastAsia="HGPｺﾞｼｯｸM" w:hAnsi="メイリオ" w:cs="メイリオ" w:hint="eastAsia"/>
          <w:bCs/>
          <w:color w:val="000000" w:themeColor="text1"/>
          <w:sz w:val="16"/>
          <w:szCs w:val="16"/>
        </w:rPr>
        <w:t>2</w:t>
      </w:r>
      <w:r w:rsidR="00E4705B" w:rsidRPr="00932E5C">
        <w:rPr>
          <w:rFonts w:ascii="HGPｺﾞｼｯｸM" w:eastAsia="HGPｺﾞｼｯｸM" w:hAnsi="メイリオ" w:cs="メイリオ" w:hint="eastAsia"/>
          <w:bCs/>
          <w:color w:val="000000" w:themeColor="text1"/>
          <w:sz w:val="16"/>
          <w:szCs w:val="16"/>
        </w:rPr>
        <w:t>0～</w:t>
      </w:r>
      <w:r w:rsidR="004A3DB6">
        <w:rPr>
          <w:rFonts w:ascii="HGPｺﾞｼｯｸM" w:eastAsia="HGPｺﾞｼｯｸM" w:hAnsi="メイリオ" w:cs="メイリオ" w:hint="eastAsia"/>
          <w:bCs/>
          <w:color w:val="000000" w:themeColor="text1"/>
          <w:sz w:val="16"/>
          <w:szCs w:val="16"/>
        </w:rPr>
        <w:t>5</w:t>
      </w:r>
      <w:r w:rsidR="00E4705B" w:rsidRPr="00932E5C">
        <w:rPr>
          <w:rFonts w:ascii="HGPｺﾞｼｯｸM" w:eastAsia="HGPｺﾞｼｯｸM" w:hAnsi="メイリオ" w:cs="メイリオ" w:hint="eastAsia"/>
          <w:bCs/>
          <w:color w:val="000000" w:themeColor="text1"/>
          <w:sz w:val="16"/>
          <w:szCs w:val="16"/>
        </w:rPr>
        <w:t>9歳</w:t>
      </w:r>
      <w:r w:rsidR="00DF3010">
        <w:rPr>
          <w:rFonts w:ascii="HGPｺﾞｼｯｸM" w:eastAsia="HGPｺﾞｼｯｸM" w:hAnsi="メイリオ" w:cs="メイリオ" w:hint="eastAsia"/>
          <w:bCs/>
          <w:color w:val="000000" w:themeColor="text1"/>
          <w:sz w:val="16"/>
          <w:szCs w:val="16"/>
        </w:rPr>
        <w:t>の男女</w:t>
      </w:r>
      <w:r w:rsidR="00E4705B" w:rsidRPr="00932E5C">
        <w:rPr>
          <w:rFonts w:ascii="HGPｺﾞｼｯｸM" w:eastAsia="HGPｺﾞｼｯｸM" w:hAnsi="メイリオ" w:cs="メイリオ" w:hint="eastAsia"/>
          <w:bCs/>
          <w:color w:val="000000" w:themeColor="text1"/>
          <w:sz w:val="16"/>
          <w:szCs w:val="16"/>
        </w:rPr>
        <w:t xml:space="preserve">　　　既婚率：</w:t>
      </w:r>
      <w:r w:rsidR="00936C63" w:rsidRPr="00936C63">
        <w:rPr>
          <w:rFonts w:ascii="HGPｺﾞｼｯｸM" w:eastAsia="HGPｺﾞｼｯｸM" w:hAnsi="メイリオ" w:cs="メイリオ"/>
          <w:bCs/>
          <w:color w:val="000000" w:themeColor="text1"/>
          <w:sz w:val="16"/>
          <w:szCs w:val="16"/>
        </w:rPr>
        <w:t>41.9%</w:t>
      </w:r>
      <w:r w:rsidR="004A3DB6">
        <w:rPr>
          <w:rFonts w:ascii="HGPｺﾞｼｯｸM" w:eastAsia="HGPｺﾞｼｯｸM" w:hAnsi="メイリオ" w:cs="メイリオ" w:hint="eastAsia"/>
          <w:bCs/>
          <w:color w:val="000000" w:themeColor="text1"/>
          <w:sz w:val="16"/>
          <w:szCs w:val="16"/>
        </w:rPr>
        <w:t>、子供有：</w:t>
      </w:r>
      <w:r w:rsidR="00936C63" w:rsidRPr="00936C63">
        <w:rPr>
          <w:rFonts w:ascii="HGPｺﾞｼｯｸM" w:eastAsia="HGPｺﾞｼｯｸM" w:hAnsi="メイリオ" w:cs="メイリオ"/>
          <w:bCs/>
          <w:color w:val="000000" w:themeColor="text1"/>
          <w:sz w:val="16"/>
          <w:szCs w:val="16"/>
        </w:rPr>
        <w:t>35.4%</w:t>
      </w:r>
    </w:p>
    <w:p w:rsidR="00A51E6A" w:rsidRPr="00932E5C" w:rsidRDefault="007964EA" w:rsidP="005C57CF">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 xml:space="preserve">２．有効回答数：　</w:t>
      </w:r>
      <w:r w:rsidR="00DF3010">
        <w:rPr>
          <w:rFonts w:ascii="HGPｺﾞｼｯｸM" w:eastAsia="HGPｺﾞｼｯｸM" w:hAnsi="メイリオ" w:cs="メイリオ" w:hint="eastAsia"/>
          <w:bCs/>
          <w:color w:val="000000" w:themeColor="text1"/>
          <w:sz w:val="16"/>
          <w:szCs w:val="16"/>
        </w:rPr>
        <w:t>44</w:t>
      </w:r>
      <w:r w:rsidR="004A3DB6">
        <w:rPr>
          <w:rFonts w:ascii="HGPｺﾞｼｯｸM" w:eastAsia="HGPｺﾞｼｯｸM" w:hAnsi="メイリオ" w:cs="メイリオ" w:hint="eastAsia"/>
          <w:bCs/>
          <w:color w:val="000000" w:themeColor="text1"/>
          <w:sz w:val="16"/>
          <w:szCs w:val="16"/>
        </w:rPr>
        <w:t>4</w:t>
      </w:r>
      <w:r w:rsidR="00A51E6A" w:rsidRPr="00932E5C">
        <w:rPr>
          <w:rFonts w:ascii="HGPｺﾞｼｯｸM" w:eastAsia="HGPｺﾞｼｯｸM" w:hAnsi="メイリオ" w:cs="メイリオ" w:hint="eastAsia"/>
          <w:bCs/>
          <w:color w:val="000000" w:themeColor="text1"/>
          <w:sz w:val="16"/>
          <w:szCs w:val="16"/>
        </w:rPr>
        <w:t>人</w:t>
      </w:r>
      <w:r w:rsidR="00936C63">
        <w:rPr>
          <w:rFonts w:ascii="HGPｺﾞｼｯｸM" w:eastAsia="HGPｺﾞｼｯｸM" w:hAnsi="メイリオ" w:cs="メイリオ" w:hint="eastAsia"/>
          <w:bCs/>
          <w:color w:val="000000" w:themeColor="text1"/>
          <w:sz w:val="16"/>
          <w:szCs w:val="16"/>
        </w:rPr>
        <w:t>(各世代111名</w:t>
      </w:r>
      <w:r w:rsidR="00E90292">
        <w:rPr>
          <w:rFonts w:ascii="HGPｺﾞｼｯｸM" w:eastAsia="HGPｺﾞｼｯｸM" w:hAnsi="メイリオ" w:cs="メイリオ" w:hint="eastAsia"/>
          <w:bCs/>
          <w:color w:val="000000" w:themeColor="text1"/>
          <w:sz w:val="16"/>
          <w:szCs w:val="16"/>
        </w:rPr>
        <w:t>ず</w:t>
      </w:r>
      <w:r w:rsidR="00936C63">
        <w:rPr>
          <w:rFonts w:ascii="HGPｺﾞｼｯｸM" w:eastAsia="HGPｺﾞｼｯｸM" w:hAnsi="メイリオ" w:cs="メイリオ" w:hint="eastAsia"/>
          <w:bCs/>
          <w:color w:val="000000" w:themeColor="text1"/>
          <w:sz w:val="16"/>
          <w:szCs w:val="16"/>
        </w:rPr>
        <w:t>つ)</w:t>
      </w:r>
    </w:p>
    <w:p w:rsidR="00BA6B3C" w:rsidRDefault="00A51E6A" w:rsidP="00106D30">
      <w:pPr>
        <w:pStyle w:val="Web"/>
        <w:spacing w:before="0" w:beforeAutospacing="0" w:after="0" w:afterAutospacing="0"/>
        <w:ind w:leftChars="200" w:left="420"/>
        <w:rPr>
          <w:rFonts w:ascii="HGPｺﾞｼｯｸM" w:eastAsia="HGPｺﾞｼｯｸM" w:hAnsi="メイリオ" w:cs="メイリオ"/>
          <w:bCs/>
          <w:color w:val="000000" w:themeColor="text1"/>
          <w:sz w:val="16"/>
          <w:szCs w:val="16"/>
        </w:rPr>
      </w:pPr>
      <w:r w:rsidRPr="00932E5C">
        <w:rPr>
          <w:rFonts w:ascii="HGPｺﾞｼｯｸM" w:eastAsia="HGPｺﾞｼｯｸM" w:hAnsi="メイリオ" w:cs="メイリオ" w:hint="eastAsia"/>
          <w:bCs/>
          <w:color w:val="000000" w:themeColor="text1"/>
          <w:sz w:val="16"/>
          <w:szCs w:val="16"/>
        </w:rPr>
        <w:t>３．</w:t>
      </w:r>
      <w:r w:rsidR="007964EA" w:rsidRPr="00932E5C">
        <w:rPr>
          <w:rFonts w:ascii="HGPｺﾞｼｯｸM" w:eastAsia="HGPｺﾞｼｯｸM" w:hAnsi="メイリオ" w:cs="メイリオ" w:hint="eastAsia"/>
          <w:bCs/>
          <w:color w:val="000000" w:themeColor="text1"/>
          <w:sz w:val="16"/>
          <w:szCs w:val="16"/>
        </w:rPr>
        <w:t>調査方法：　インターネット調査</w:t>
      </w:r>
      <w:r w:rsidRPr="00932E5C">
        <w:rPr>
          <w:rFonts w:ascii="HGPｺﾞｼｯｸM" w:eastAsia="HGPｺﾞｼｯｸM" w:hAnsi="メイリオ" w:cs="メイリオ" w:hint="eastAsia"/>
          <w:bCs/>
          <w:color w:val="000000" w:themeColor="text1"/>
          <w:sz w:val="16"/>
          <w:szCs w:val="16"/>
        </w:rPr>
        <w:t>（期間：201</w:t>
      </w:r>
      <w:r w:rsidR="004A3DB6">
        <w:rPr>
          <w:rFonts w:ascii="HGPｺﾞｼｯｸM" w:eastAsia="HGPｺﾞｼｯｸM" w:hAnsi="メイリオ" w:cs="メイリオ" w:hint="eastAsia"/>
          <w:bCs/>
          <w:color w:val="000000" w:themeColor="text1"/>
          <w:sz w:val="16"/>
          <w:szCs w:val="16"/>
        </w:rPr>
        <w:t>4</w:t>
      </w:r>
      <w:r w:rsidRPr="00932E5C">
        <w:rPr>
          <w:rFonts w:ascii="HGPｺﾞｼｯｸM" w:eastAsia="HGPｺﾞｼｯｸM" w:hAnsi="メイリオ" w:cs="メイリオ" w:hint="eastAsia"/>
          <w:bCs/>
          <w:color w:val="000000" w:themeColor="text1"/>
          <w:sz w:val="16"/>
          <w:szCs w:val="16"/>
        </w:rPr>
        <w:t>年</w:t>
      </w:r>
      <w:r w:rsidR="00936C63">
        <w:rPr>
          <w:rFonts w:ascii="HGPｺﾞｼｯｸM" w:eastAsia="HGPｺﾞｼｯｸM" w:hAnsi="メイリオ" w:cs="メイリオ" w:hint="eastAsia"/>
          <w:bCs/>
          <w:color w:val="000000" w:themeColor="text1"/>
          <w:sz w:val="16"/>
          <w:szCs w:val="16"/>
        </w:rPr>
        <w:t>12</w:t>
      </w:r>
      <w:r w:rsidRPr="00932E5C">
        <w:rPr>
          <w:rFonts w:ascii="HGPｺﾞｼｯｸM" w:eastAsia="HGPｺﾞｼｯｸM" w:hAnsi="メイリオ" w:cs="メイリオ" w:hint="eastAsia"/>
          <w:bCs/>
          <w:color w:val="000000" w:themeColor="text1"/>
          <w:sz w:val="16"/>
          <w:szCs w:val="16"/>
        </w:rPr>
        <w:t>月</w:t>
      </w:r>
      <w:r w:rsidR="00936C63">
        <w:rPr>
          <w:rFonts w:ascii="HGPｺﾞｼｯｸM" w:eastAsia="HGPｺﾞｼｯｸM" w:hAnsi="メイリオ" w:cs="メイリオ" w:hint="eastAsia"/>
          <w:bCs/>
          <w:color w:val="000000" w:themeColor="text1"/>
          <w:sz w:val="16"/>
          <w:szCs w:val="16"/>
        </w:rPr>
        <w:t>6</w:t>
      </w:r>
      <w:r w:rsidRPr="00932E5C">
        <w:rPr>
          <w:rFonts w:ascii="HGPｺﾞｼｯｸM" w:eastAsia="HGPｺﾞｼｯｸM" w:hAnsi="メイリオ" w:cs="メイリオ" w:hint="eastAsia"/>
          <w:bCs/>
          <w:color w:val="000000" w:themeColor="text1"/>
          <w:sz w:val="16"/>
          <w:szCs w:val="16"/>
        </w:rPr>
        <w:t>日</w:t>
      </w:r>
      <w:r w:rsidR="0061414A">
        <w:rPr>
          <w:rFonts w:ascii="HGPｺﾞｼｯｸM" w:eastAsia="HGPｺﾞｼｯｸM" w:hAnsi="メイリオ" w:cs="メイリオ" w:hint="eastAsia"/>
          <w:bCs/>
          <w:color w:val="000000" w:themeColor="text1"/>
          <w:sz w:val="16"/>
          <w:szCs w:val="16"/>
        </w:rPr>
        <w:t>～12月</w:t>
      </w:r>
      <w:r w:rsidR="00B66AF0">
        <w:rPr>
          <w:rFonts w:ascii="HGPｺﾞｼｯｸM" w:eastAsia="HGPｺﾞｼｯｸM" w:hAnsi="メイリオ" w:cs="メイリオ" w:hint="eastAsia"/>
          <w:bCs/>
          <w:color w:val="000000" w:themeColor="text1"/>
          <w:sz w:val="16"/>
          <w:szCs w:val="16"/>
        </w:rPr>
        <w:t>10</w:t>
      </w:r>
      <w:r w:rsidR="0061414A">
        <w:rPr>
          <w:rFonts w:ascii="HGPｺﾞｼｯｸM" w:eastAsia="HGPｺﾞｼｯｸM" w:hAnsi="メイリオ" w:cs="メイリオ" w:hint="eastAsia"/>
          <w:bCs/>
          <w:color w:val="000000" w:themeColor="text1"/>
          <w:sz w:val="16"/>
          <w:szCs w:val="16"/>
        </w:rPr>
        <w:t>日</w:t>
      </w:r>
      <w:r w:rsidRPr="00932E5C">
        <w:rPr>
          <w:rFonts w:ascii="HGPｺﾞｼｯｸM" w:eastAsia="HGPｺﾞｼｯｸM" w:hAnsi="メイリオ" w:cs="メイリオ" w:hint="eastAsia"/>
          <w:bCs/>
          <w:color w:val="000000" w:themeColor="text1"/>
          <w:sz w:val="16"/>
          <w:szCs w:val="16"/>
        </w:rPr>
        <w:t>）</w:t>
      </w:r>
    </w:p>
    <w:p w:rsidR="00367C98" w:rsidRDefault="00C535BF" w:rsidP="00367C98">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lastRenderedPageBreak/>
        <w:drawing>
          <wp:inline distT="0" distB="0" distL="0" distR="0" wp14:anchorId="46A9AF14" wp14:editId="76AE7372">
            <wp:extent cx="4415420" cy="1523906"/>
            <wp:effectExtent l="0" t="0" r="4445" b="635"/>
            <wp:docPr id="5" name="図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性別と職業.jpg"/>
                    <pic:cNvPicPr/>
                  </pic:nvPicPr>
                  <pic:blipFill>
                    <a:blip r:embed="rId11">
                      <a:extLst>
                        <a:ext uri="{28A0092B-C50C-407E-A947-70E740481C1C}">
                          <a14:useLocalDpi xmlns:a14="http://schemas.microsoft.com/office/drawing/2010/main" val="0"/>
                        </a:ext>
                      </a:extLst>
                    </a:blip>
                    <a:stretch>
                      <a:fillRect/>
                    </a:stretch>
                  </pic:blipFill>
                  <pic:spPr>
                    <a:xfrm>
                      <a:off x="0" y="0"/>
                      <a:ext cx="4414265" cy="1523507"/>
                    </a:xfrm>
                    <a:prstGeom prst="rect">
                      <a:avLst/>
                    </a:prstGeom>
                  </pic:spPr>
                </pic:pic>
              </a:graphicData>
            </a:graphic>
          </wp:inline>
        </w:drawing>
      </w:r>
    </w:p>
    <w:p w:rsidR="00367C98" w:rsidRDefault="00367C98" w:rsidP="00367C98">
      <w:pPr>
        <w:jc w:val="center"/>
        <w:rPr>
          <w:rFonts w:ascii="HGPｺﾞｼｯｸM" w:eastAsia="HGPｺﾞｼｯｸM" w:hAnsi="メイリオ" w:cs="メイリオ"/>
          <w:color w:val="000000" w:themeColor="text1"/>
          <w:sz w:val="16"/>
          <w:szCs w:val="16"/>
        </w:rPr>
      </w:pPr>
    </w:p>
    <w:p w:rsidR="00EB4427" w:rsidRDefault="00EB4427" w:rsidP="00367C98">
      <w:pPr>
        <w:jc w:val="center"/>
        <w:rPr>
          <w:rFonts w:ascii="HGPｺﾞｼｯｸM" w:eastAsia="HGPｺﾞｼｯｸM" w:hAnsi="メイリオ" w:cs="メイリオ"/>
          <w:color w:val="000000" w:themeColor="text1"/>
          <w:sz w:val="16"/>
          <w:szCs w:val="16"/>
        </w:rPr>
      </w:pPr>
    </w:p>
    <w:p w:rsidR="00367C98" w:rsidRDefault="00367C98" w:rsidP="00367C98">
      <w:pPr>
        <w:jc w:val="center"/>
        <w:rPr>
          <w:rFonts w:ascii="HGPｺﾞｼｯｸM" w:eastAsia="HGPｺﾞｼｯｸM" w:hAnsi="メイリオ" w:cs="メイリオ"/>
          <w:color w:val="000000" w:themeColor="text1"/>
          <w:sz w:val="16"/>
          <w:szCs w:val="16"/>
        </w:rPr>
      </w:pPr>
    </w:p>
    <w:p w:rsidR="00DB0F3E" w:rsidRPr="00932E5C" w:rsidRDefault="00DB0F3E" w:rsidP="00DB0F3E">
      <w:pPr>
        <w:pStyle w:val="Web"/>
        <w:spacing w:before="0" w:beforeAutospacing="0" w:after="0" w:afterAutospacing="0"/>
        <w:rPr>
          <w:rFonts w:ascii="HGPｺﾞｼｯｸM" w:eastAsia="HGPｺﾞｼｯｸM" w:hAnsi="メイリオ" w:cs="メイリオ"/>
          <w:bCs/>
          <w:color w:val="000000" w:themeColor="text1"/>
          <w:sz w:val="16"/>
          <w:szCs w:val="16"/>
        </w:rPr>
      </w:pPr>
    </w:p>
    <w:p w:rsidR="00A62901" w:rsidRPr="00932E5C" w:rsidRDefault="00334411" w:rsidP="000863A9">
      <w:pPr>
        <w:pStyle w:val="Web"/>
        <w:spacing w:before="0" w:beforeAutospacing="0" w:after="0" w:afterAutospacing="0"/>
        <w:ind w:leftChars="100" w:left="210"/>
        <w:rPr>
          <w:rFonts w:ascii="HGPｺﾞｼｯｸM" w:eastAsia="HGPｺﾞｼｯｸM" w:hAnsi="メイリオ" w:cs="メイリオ"/>
          <w:b/>
          <w:bCs/>
          <w:color w:val="000000" w:themeColor="text1"/>
          <w:kern w:val="24"/>
          <w:sz w:val="21"/>
          <w:szCs w:val="21"/>
        </w:rPr>
      </w:pPr>
      <w:r w:rsidRPr="00932E5C">
        <w:rPr>
          <w:rFonts w:ascii="HGPｺﾞｼｯｸM" w:eastAsia="HGPｺﾞｼｯｸM" w:hAnsi="メイリオ" w:cs="メイリオ" w:hint="eastAsia"/>
          <w:b/>
          <w:bCs/>
          <w:color w:val="000000" w:themeColor="text1"/>
          <w:sz w:val="21"/>
          <w:szCs w:val="21"/>
        </w:rPr>
        <w:t>■「</w:t>
      </w:r>
      <w:r w:rsidR="0011354A" w:rsidRPr="0011354A">
        <w:rPr>
          <w:rFonts w:ascii="HGPｺﾞｼｯｸM" w:eastAsia="HGPｺﾞｼｯｸM" w:hAnsi="メイリオ" w:cs="メイリオ" w:hint="eastAsia"/>
          <w:b/>
          <w:bCs/>
          <w:color w:val="000000" w:themeColor="text1"/>
          <w:sz w:val="21"/>
          <w:szCs w:val="21"/>
        </w:rPr>
        <w:t>インターネット等を利用する選挙運動が解禁されたことを知っていましたか</w:t>
      </w:r>
      <w:r w:rsidR="002A0AB7" w:rsidRPr="00932E5C">
        <w:rPr>
          <w:rFonts w:ascii="HGPｺﾞｼｯｸM" w:eastAsia="HGPｺﾞｼｯｸM" w:hAnsi="メイリオ" w:cs="メイリオ" w:hint="eastAsia"/>
          <w:b/>
          <w:bCs/>
          <w:color w:val="000000" w:themeColor="text1"/>
          <w:sz w:val="21"/>
          <w:szCs w:val="21"/>
        </w:rPr>
        <w:t>？</w:t>
      </w:r>
      <w:r w:rsidR="00B74A6C">
        <w:rPr>
          <w:rFonts w:ascii="HGPｺﾞｼｯｸM" w:eastAsia="HGPｺﾞｼｯｸM" w:hAnsi="メイリオ" w:cs="メイリオ" w:hint="eastAsia"/>
          <w:b/>
          <w:bCs/>
          <w:color w:val="000000" w:themeColor="text1"/>
          <w:sz w:val="21"/>
          <w:szCs w:val="21"/>
        </w:rPr>
        <w:t>」</w:t>
      </w:r>
      <w:r w:rsidR="00253FFD">
        <w:rPr>
          <w:rFonts w:ascii="HGPｺﾞｼｯｸM" w:eastAsia="HGPｺﾞｼｯｸM" w:hAnsi="メイリオ" w:cs="メイリオ" w:hint="eastAsia"/>
          <w:b/>
          <w:bCs/>
          <w:color w:val="000000" w:themeColor="text1"/>
          <w:sz w:val="21"/>
          <w:szCs w:val="21"/>
        </w:rPr>
        <w:t>・・・</w:t>
      </w:r>
      <w:r w:rsidR="0061414A">
        <w:rPr>
          <w:rFonts w:ascii="HGPｺﾞｼｯｸM" w:eastAsia="HGPｺﾞｼｯｸM" w:hAnsi="メイリオ" w:cs="メイリオ" w:hint="eastAsia"/>
          <w:b/>
          <w:bCs/>
          <w:color w:val="000000" w:themeColor="text1"/>
          <w:sz w:val="21"/>
          <w:szCs w:val="21"/>
        </w:rPr>
        <w:t>４人に１人の</w:t>
      </w:r>
      <w:r w:rsidR="0011354A">
        <w:rPr>
          <w:rFonts w:ascii="HGPｺﾞｼｯｸM" w:eastAsia="HGPｺﾞｼｯｸM" w:hAnsi="メイリオ" w:cs="メイリオ" w:hint="eastAsia"/>
          <w:b/>
          <w:bCs/>
          <w:color w:val="000000" w:themeColor="text1"/>
          <w:sz w:val="21"/>
          <w:szCs w:val="21"/>
        </w:rPr>
        <w:t>有権者が知らないと回答</w:t>
      </w:r>
    </w:p>
    <w:p w:rsidR="00B66AF0" w:rsidRPr="00D260FE" w:rsidRDefault="00BB0B1B" w:rsidP="00B66AF0">
      <w:pPr>
        <w:pStyle w:val="Web"/>
        <w:spacing w:before="0" w:beforeAutospacing="0" w:after="0" w:afterAutospacing="0"/>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調査結果によると</w:t>
      </w:r>
      <w:r w:rsidR="00545798">
        <w:rPr>
          <w:rFonts w:ascii="HGPｺﾞｼｯｸM" w:eastAsia="HGPｺﾞｼｯｸM" w:hAnsi="メイリオ" w:cs="メイリオ" w:hint="eastAsia"/>
          <w:color w:val="000000" w:themeColor="text1"/>
          <w:sz w:val="16"/>
          <w:szCs w:val="16"/>
        </w:rPr>
        <w:t>、</w:t>
      </w:r>
      <w:r w:rsidR="0079135E">
        <w:rPr>
          <w:rFonts w:ascii="HGPｺﾞｼｯｸM" w:eastAsia="HGPｺﾞｼｯｸM" w:hAnsi="メイリオ" w:cs="メイリオ" w:hint="eastAsia"/>
          <w:color w:val="000000" w:themeColor="text1"/>
          <w:sz w:val="16"/>
          <w:szCs w:val="16"/>
        </w:rPr>
        <w:t>全体の4分の1の有権者が</w:t>
      </w:r>
      <w:r w:rsidR="006C011A">
        <w:rPr>
          <w:rFonts w:ascii="HGPｺﾞｼｯｸM" w:eastAsia="HGPｺﾞｼｯｸM" w:hAnsi="メイリオ" w:cs="メイリオ" w:hint="eastAsia"/>
          <w:color w:val="000000" w:themeColor="text1"/>
          <w:sz w:val="16"/>
          <w:szCs w:val="16"/>
        </w:rPr>
        <w:t>、</w:t>
      </w:r>
      <w:r w:rsidR="0079135E">
        <w:rPr>
          <w:rFonts w:ascii="HGPｺﾞｼｯｸM" w:eastAsia="HGPｺﾞｼｯｸM" w:hAnsi="メイリオ" w:cs="メイリオ" w:hint="eastAsia"/>
          <w:color w:val="000000" w:themeColor="text1"/>
          <w:sz w:val="16"/>
          <w:szCs w:val="16"/>
        </w:rPr>
        <w:t>インターネット</w:t>
      </w:r>
      <w:r w:rsidR="006C011A">
        <w:rPr>
          <w:rFonts w:ascii="HGPｺﾞｼｯｸM" w:eastAsia="HGPｺﾞｼｯｸM" w:hAnsi="メイリオ" w:cs="メイリオ" w:hint="eastAsia"/>
          <w:color w:val="000000" w:themeColor="text1"/>
          <w:sz w:val="16"/>
          <w:szCs w:val="16"/>
        </w:rPr>
        <w:t>上での</w:t>
      </w:r>
      <w:r w:rsidR="0079135E">
        <w:rPr>
          <w:rFonts w:ascii="HGPｺﾞｼｯｸM" w:eastAsia="HGPｺﾞｼｯｸM" w:hAnsi="メイリオ" w:cs="メイリオ" w:hint="eastAsia"/>
          <w:color w:val="000000" w:themeColor="text1"/>
          <w:sz w:val="16"/>
          <w:szCs w:val="16"/>
        </w:rPr>
        <w:t>選挙運動が解禁になったことを</w:t>
      </w:r>
      <w:r w:rsidR="006C011A">
        <w:rPr>
          <w:rFonts w:ascii="HGPｺﾞｼｯｸM" w:eastAsia="HGPｺﾞｼｯｸM" w:hAnsi="メイリオ" w:cs="メイリオ" w:hint="eastAsia"/>
          <w:color w:val="000000" w:themeColor="text1"/>
          <w:sz w:val="16"/>
          <w:szCs w:val="16"/>
        </w:rPr>
        <w:t>「</w:t>
      </w:r>
      <w:r w:rsidR="0079135E">
        <w:rPr>
          <w:rFonts w:ascii="HGPｺﾞｼｯｸM" w:eastAsia="HGPｺﾞｼｯｸM" w:hAnsi="メイリオ" w:cs="メイリオ" w:hint="eastAsia"/>
          <w:color w:val="000000" w:themeColor="text1"/>
          <w:sz w:val="16"/>
          <w:szCs w:val="16"/>
        </w:rPr>
        <w:t>知らない</w:t>
      </w:r>
      <w:r w:rsidR="006C011A">
        <w:rPr>
          <w:rFonts w:ascii="HGPｺﾞｼｯｸM" w:eastAsia="HGPｺﾞｼｯｸM" w:hAnsi="メイリオ" w:cs="メイリオ" w:hint="eastAsia"/>
          <w:color w:val="000000" w:themeColor="text1"/>
          <w:sz w:val="16"/>
          <w:szCs w:val="16"/>
        </w:rPr>
        <w:t>」</w:t>
      </w:r>
      <w:r w:rsidR="0079135E">
        <w:rPr>
          <w:rFonts w:ascii="HGPｺﾞｼｯｸM" w:eastAsia="HGPｺﾞｼｯｸM" w:hAnsi="メイリオ" w:cs="メイリオ" w:hint="eastAsia"/>
          <w:color w:val="000000" w:themeColor="text1"/>
          <w:sz w:val="16"/>
          <w:szCs w:val="16"/>
        </w:rPr>
        <w:t>と回答。世代別にみると</w:t>
      </w:r>
      <w:r w:rsidR="006C011A">
        <w:rPr>
          <w:rFonts w:ascii="HGPｺﾞｼｯｸM" w:eastAsia="HGPｺﾞｼｯｸM" w:hAnsi="メイリオ" w:cs="メイリオ" w:hint="eastAsia"/>
          <w:color w:val="000000" w:themeColor="text1"/>
          <w:sz w:val="16"/>
          <w:szCs w:val="16"/>
        </w:rPr>
        <w:t>、</w:t>
      </w:r>
      <w:r w:rsidR="0079135E">
        <w:rPr>
          <w:rFonts w:ascii="HGPｺﾞｼｯｸM" w:eastAsia="HGPｺﾞｼｯｸM" w:hAnsi="メイリオ" w:cs="メイリオ" w:hint="eastAsia"/>
          <w:color w:val="000000" w:themeColor="text1"/>
          <w:sz w:val="16"/>
          <w:szCs w:val="16"/>
        </w:rPr>
        <w:t>20代よりも50代の方</w:t>
      </w:r>
      <w:r w:rsidR="00E90F8A">
        <w:rPr>
          <w:rFonts w:ascii="HGPｺﾞｼｯｸM" w:eastAsia="HGPｺﾞｼｯｸM" w:hAnsi="メイリオ" w:cs="メイリオ" w:hint="eastAsia"/>
          <w:color w:val="000000" w:themeColor="text1"/>
          <w:sz w:val="16"/>
          <w:szCs w:val="16"/>
        </w:rPr>
        <w:t>ほう</w:t>
      </w:r>
      <w:r w:rsidR="0079135E">
        <w:rPr>
          <w:rFonts w:ascii="HGPｺﾞｼｯｸM" w:eastAsia="HGPｺﾞｼｯｸM" w:hAnsi="メイリオ" w:cs="メイリオ" w:hint="eastAsia"/>
          <w:color w:val="000000" w:themeColor="text1"/>
          <w:sz w:val="16"/>
          <w:szCs w:val="16"/>
        </w:rPr>
        <w:t>が</w:t>
      </w:r>
      <w:r w:rsidR="006C011A">
        <w:rPr>
          <w:rFonts w:ascii="HGPｺﾞｼｯｸM" w:eastAsia="HGPｺﾞｼｯｸM" w:hAnsi="メイリオ" w:cs="メイリオ" w:hint="eastAsia"/>
          <w:color w:val="000000" w:themeColor="text1"/>
          <w:sz w:val="16"/>
          <w:szCs w:val="16"/>
        </w:rPr>
        <w:t>、</w:t>
      </w:r>
      <w:r w:rsidR="008D7F9F">
        <w:rPr>
          <w:rFonts w:ascii="HGPｺﾞｼｯｸM" w:eastAsia="HGPｺﾞｼｯｸM" w:hAnsi="メイリオ" w:cs="メイリオ" w:hint="eastAsia"/>
          <w:color w:val="000000" w:themeColor="text1"/>
          <w:sz w:val="16"/>
          <w:szCs w:val="16"/>
        </w:rPr>
        <w:t>10%以上</w:t>
      </w:r>
      <w:r w:rsidR="006C011A">
        <w:rPr>
          <w:rFonts w:ascii="HGPｺﾞｼｯｸM" w:eastAsia="HGPｺﾞｼｯｸM" w:hAnsi="メイリオ" w:cs="メイリオ" w:hint="eastAsia"/>
          <w:color w:val="000000" w:themeColor="text1"/>
          <w:sz w:val="16"/>
          <w:szCs w:val="16"/>
        </w:rPr>
        <w:t>高く</w:t>
      </w:r>
      <w:r w:rsidR="0079135E">
        <w:rPr>
          <w:rFonts w:ascii="HGPｺﾞｼｯｸM" w:eastAsia="HGPｺﾞｼｯｸM" w:hAnsi="メイリオ" w:cs="メイリオ" w:hint="eastAsia"/>
          <w:color w:val="000000" w:themeColor="text1"/>
          <w:sz w:val="16"/>
          <w:szCs w:val="16"/>
        </w:rPr>
        <w:t>認知</w:t>
      </w:r>
      <w:r w:rsidR="006C011A">
        <w:rPr>
          <w:rFonts w:ascii="HGPｺﾞｼｯｸM" w:eastAsia="HGPｺﾞｼｯｸM" w:hAnsi="メイリオ" w:cs="メイリオ" w:hint="eastAsia"/>
          <w:color w:val="000000" w:themeColor="text1"/>
          <w:sz w:val="16"/>
          <w:szCs w:val="16"/>
        </w:rPr>
        <w:t>し</w:t>
      </w:r>
      <w:r w:rsidR="00E90F8A">
        <w:rPr>
          <w:rFonts w:ascii="HGPｺﾞｼｯｸM" w:eastAsia="HGPｺﾞｼｯｸM" w:hAnsi="メイリオ" w:cs="メイリオ" w:hint="eastAsia"/>
          <w:color w:val="000000" w:themeColor="text1"/>
          <w:sz w:val="16"/>
          <w:szCs w:val="16"/>
        </w:rPr>
        <w:t>ています。</w:t>
      </w:r>
      <w:r w:rsidR="006C011A">
        <w:rPr>
          <w:rFonts w:ascii="HGPｺﾞｼｯｸM" w:eastAsia="HGPｺﾞｼｯｸM" w:hAnsi="メイリオ" w:cs="メイリオ" w:hint="eastAsia"/>
          <w:color w:val="000000" w:themeColor="text1"/>
          <w:sz w:val="16"/>
          <w:szCs w:val="16"/>
        </w:rPr>
        <w:t>インターネット活用に関する調査では、</w:t>
      </w:r>
      <w:r w:rsidR="00B66AF0">
        <w:rPr>
          <w:rFonts w:ascii="HGPｺﾞｼｯｸM" w:eastAsia="HGPｺﾞｼｯｸM" w:hAnsi="メイリオ" w:cs="メイリオ" w:hint="eastAsia"/>
          <w:color w:val="000000" w:themeColor="text1"/>
          <w:sz w:val="16"/>
          <w:szCs w:val="16"/>
        </w:rPr>
        <w:t>一般的に</w:t>
      </w:r>
      <w:r w:rsidR="006C011A">
        <w:rPr>
          <w:rFonts w:ascii="HGPｺﾞｼｯｸM" w:eastAsia="HGPｺﾞｼｯｸM" w:hAnsi="メイリオ" w:cs="メイリオ" w:hint="eastAsia"/>
          <w:color w:val="000000" w:themeColor="text1"/>
          <w:sz w:val="16"/>
          <w:szCs w:val="16"/>
        </w:rPr>
        <w:t>若年層の方が比較的高い有識率となりますが、今回は</w:t>
      </w:r>
      <w:r w:rsidR="00B66AF0">
        <w:rPr>
          <w:rFonts w:ascii="HGPｺﾞｼｯｸM" w:eastAsia="HGPｺﾞｼｯｸM" w:hAnsi="メイリオ" w:cs="メイリオ" w:hint="eastAsia"/>
          <w:color w:val="000000" w:themeColor="text1"/>
          <w:sz w:val="16"/>
          <w:szCs w:val="16"/>
        </w:rPr>
        <w:t>５０代の有識率が最も高く、若年層の政治に関する関心の低さがうかがえる結果となりました。</w:t>
      </w:r>
    </w:p>
    <w:p w:rsidR="00334411" w:rsidRPr="00E90F8A" w:rsidRDefault="00334411" w:rsidP="000863A9">
      <w:pPr>
        <w:pStyle w:val="Web"/>
        <w:spacing w:before="0" w:beforeAutospacing="0" w:after="0" w:afterAutospacing="0"/>
        <w:ind w:leftChars="100" w:left="210"/>
        <w:rPr>
          <w:rFonts w:ascii="HGPｺﾞｼｯｸM" w:eastAsia="HGPｺﾞｼｯｸM" w:hAnsi="メイリオ" w:cs="メイリオ"/>
          <w:color w:val="000000" w:themeColor="text1"/>
          <w:sz w:val="16"/>
          <w:szCs w:val="16"/>
        </w:rPr>
      </w:pPr>
    </w:p>
    <w:p w:rsidR="00253FFD" w:rsidRDefault="0079135E" w:rsidP="008C0142">
      <w:pPr>
        <w:jc w:val="center"/>
        <w:rPr>
          <w:rFonts w:ascii="HGPｺﾞｼｯｸM" w:eastAsia="HGPｺﾞｼｯｸM" w:hAnsi="メイリオ" w:cs="メイリオ"/>
          <w:b/>
          <w:bCs/>
          <w:noProof/>
          <w:color w:val="000000" w:themeColor="text1"/>
          <w:sz w:val="24"/>
          <w:szCs w:val="24"/>
        </w:rPr>
      </w:pPr>
      <w:r w:rsidRPr="0079135E">
        <w:rPr>
          <w:rFonts w:ascii="HGPｺﾞｼｯｸM" w:eastAsia="HGPｺﾞｼｯｸM" w:hAnsi="メイリオ" w:cs="メイリオ" w:hint="eastAsia"/>
          <w:bCs/>
          <w:color w:val="000000" w:themeColor="text1"/>
          <w:sz w:val="16"/>
          <w:szCs w:val="16"/>
        </w:rPr>
        <w:t>Q.インターネット等を利用する選挙運動が解禁されたことを知っていましたか。</w:t>
      </w:r>
    </w:p>
    <w:p w:rsidR="0079135E" w:rsidRPr="008C0142" w:rsidRDefault="008D7F9F" w:rsidP="008C0142">
      <w:pPr>
        <w:jc w:val="center"/>
        <w:rPr>
          <w:rFonts w:ascii="HGPｺﾞｼｯｸM" w:eastAsia="HGPｺﾞｼｯｸM" w:hAnsi="メイリオ" w:cs="メイリオ"/>
          <w:b/>
          <w:bCs/>
          <w:color w:val="000000" w:themeColor="text1"/>
          <w:sz w:val="24"/>
          <w:szCs w:val="24"/>
        </w:rPr>
      </w:pPr>
      <w:r>
        <w:rPr>
          <w:rFonts w:ascii="HGPｺﾞｼｯｸM" w:eastAsia="HGPｺﾞｼｯｸM" w:hAnsi="メイリオ" w:cs="メイリオ"/>
          <w:b/>
          <w:bCs/>
          <w:noProof/>
          <w:color w:val="000000" w:themeColor="text1"/>
          <w:sz w:val="24"/>
          <w:szCs w:val="24"/>
        </w:rPr>
        <w:drawing>
          <wp:inline distT="0" distB="0" distL="0" distR="0" wp14:anchorId="1D8FCCCF" wp14:editId="30B0E65C">
            <wp:extent cx="3114675" cy="1266825"/>
            <wp:effectExtent l="0" t="0" r="9525" b="9525"/>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インターネット等を利用する方法による選挙の運動が解禁されたことを知っていましたか。.jpg"/>
                    <pic:cNvPicPr/>
                  </pic:nvPicPr>
                  <pic:blipFill>
                    <a:blip r:embed="rId12">
                      <a:extLst>
                        <a:ext uri="{28A0092B-C50C-407E-A947-70E740481C1C}">
                          <a14:useLocalDpi xmlns:a14="http://schemas.microsoft.com/office/drawing/2010/main" val="0"/>
                        </a:ext>
                      </a:extLst>
                    </a:blip>
                    <a:stretch>
                      <a:fillRect/>
                    </a:stretch>
                  </pic:blipFill>
                  <pic:spPr>
                    <a:xfrm>
                      <a:off x="0" y="0"/>
                      <a:ext cx="3114675" cy="1266825"/>
                    </a:xfrm>
                    <a:prstGeom prst="rect">
                      <a:avLst/>
                    </a:prstGeom>
                  </pic:spPr>
                </pic:pic>
              </a:graphicData>
            </a:graphic>
          </wp:inline>
        </w:drawing>
      </w:r>
    </w:p>
    <w:p w:rsidR="008D7A2A" w:rsidRDefault="008D7A2A" w:rsidP="00AF356C">
      <w:pPr>
        <w:jc w:val="left"/>
        <w:rPr>
          <w:rFonts w:ascii="HGPｺﾞｼｯｸM" w:eastAsia="HGPｺﾞｼｯｸM" w:hAnsi="メイリオ" w:cs="メイリオ"/>
          <w:b/>
          <w:color w:val="000000" w:themeColor="text1"/>
          <w:szCs w:val="21"/>
        </w:rPr>
      </w:pPr>
    </w:p>
    <w:p w:rsidR="00253FFD" w:rsidRDefault="00912486" w:rsidP="00AF356C">
      <w:pPr>
        <w:jc w:val="left"/>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w:t>
      </w:r>
      <w:r w:rsidR="00F652A6">
        <w:rPr>
          <w:rFonts w:ascii="HGPｺﾞｼｯｸM" w:eastAsia="HGPｺﾞｼｯｸM" w:hAnsi="メイリオ" w:cs="メイリオ" w:hint="eastAsia"/>
          <w:b/>
          <w:color w:val="000000" w:themeColor="text1"/>
          <w:szCs w:val="21"/>
        </w:rPr>
        <w:t>「</w:t>
      </w:r>
      <w:r w:rsidR="00F652A6" w:rsidRPr="00F652A6">
        <w:rPr>
          <w:rFonts w:ascii="HGPｺﾞｼｯｸM" w:eastAsia="HGPｺﾞｼｯｸM" w:hAnsi="メイリオ" w:cs="メイリオ" w:hint="eastAsia"/>
          <w:b/>
          <w:color w:val="000000" w:themeColor="text1"/>
          <w:szCs w:val="21"/>
        </w:rPr>
        <w:t>インターネット等を利用した選挙運動による情報を参考にしたいと思いますか</w:t>
      </w:r>
      <w:r w:rsidR="00F652A6">
        <w:rPr>
          <w:rFonts w:ascii="HGPｺﾞｼｯｸM" w:eastAsia="HGPｺﾞｼｯｸM" w:hAnsi="メイリオ" w:cs="メイリオ" w:hint="eastAsia"/>
          <w:b/>
          <w:color w:val="000000" w:themeColor="text1"/>
          <w:szCs w:val="21"/>
        </w:rPr>
        <w:t>」</w:t>
      </w:r>
      <w:r w:rsidR="00BB3326">
        <w:rPr>
          <w:rFonts w:ascii="HGPｺﾞｼｯｸM" w:eastAsia="HGPｺﾞｼｯｸM" w:hAnsi="メイリオ" w:cs="メイリオ" w:hint="eastAsia"/>
          <w:b/>
          <w:color w:val="000000" w:themeColor="text1"/>
          <w:szCs w:val="21"/>
        </w:rPr>
        <w:t>・・・</w:t>
      </w:r>
      <w:r w:rsidR="00F652A6">
        <w:rPr>
          <w:rFonts w:ascii="HGPｺﾞｼｯｸM" w:eastAsia="HGPｺﾞｼｯｸM" w:hAnsi="メイリオ" w:cs="メイリオ" w:hint="eastAsia"/>
          <w:b/>
          <w:color w:val="000000" w:themeColor="text1"/>
          <w:szCs w:val="21"/>
        </w:rPr>
        <w:t>若年層ほど参考にしたいと回答</w:t>
      </w:r>
    </w:p>
    <w:p w:rsidR="0014250D" w:rsidRDefault="006C011A" w:rsidP="0014250D">
      <w:pPr>
        <w:jc w:val="left"/>
        <w:rPr>
          <w:ins w:id="1" w:author="y_shimanoe" w:date="2014-12-15T15:32:00Z"/>
          <w:rFonts w:ascii="HGPｺﾞｼｯｸM" w:eastAsia="HGPｺﾞｼｯｸM" w:hAnsi="メイリオ" w:cs="メイリオ" w:hint="eastAsia"/>
          <w:color w:val="000000" w:themeColor="text1"/>
          <w:sz w:val="16"/>
          <w:szCs w:val="16"/>
        </w:rPr>
      </w:pPr>
      <w:r>
        <w:rPr>
          <w:rFonts w:ascii="HGPｺﾞｼｯｸM" w:eastAsia="HGPｺﾞｼｯｸM" w:hAnsi="メイリオ" w:cs="メイリオ" w:hint="eastAsia"/>
          <w:color w:val="000000" w:themeColor="text1"/>
          <w:sz w:val="16"/>
          <w:szCs w:val="16"/>
        </w:rPr>
        <w:t>次に、</w:t>
      </w:r>
      <w:r w:rsidR="008414AB">
        <w:rPr>
          <w:rFonts w:ascii="HGPｺﾞｼｯｸM" w:eastAsia="HGPｺﾞｼｯｸM" w:hAnsi="メイリオ" w:cs="メイリオ" w:hint="eastAsia"/>
          <w:color w:val="000000" w:themeColor="text1"/>
          <w:sz w:val="16"/>
          <w:szCs w:val="16"/>
        </w:rPr>
        <w:t>選挙に関しての</w:t>
      </w:r>
      <w:r>
        <w:rPr>
          <w:rFonts w:ascii="HGPｺﾞｼｯｸM" w:eastAsia="HGPｺﾞｼｯｸM" w:hAnsi="メイリオ" w:cs="メイリオ" w:hint="eastAsia"/>
          <w:color w:val="000000" w:themeColor="text1"/>
          <w:sz w:val="16"/>
          <w:szCs w:val="16"/>
        </w:rPr>
        <w:t>インターネット上に公開される情報を参考にしたいか</w:t>
      </w:r>
      <w:r w:rsidR="008414AB">
        <w:rPr>
          <w:rFonts w:ascii="HGPｺﾞｼｯｸM" w:eastAsia="HGPｺﾞｼｯｸM" w:hAnsi="メイリオ" w:cs="メイリオ" w:hint="eastAsia"/>
          <w:color w:val="000000" w:themeColor="text1"/>
          <w:sz w:val="16"/>
          <w:szCs w:val="16"/>
        </w:rPr>
        <w:t>を</w:t>
      </w:r>
      <w:r>
        <w:rPr>
          <w:rFonts w:ascii="HGPｺﾞｼｯｸM" w:eastAsia="HGPｺﾞｼｯｸM" w:hAnsi="メイリオ" w:cs="メイリオ" w:hint="eastAsia"/>
          <w:color w:val="000000" w:themeColor="text1"/>
          <w:sz w:val="16"/>
          <w:szCs w:val="16"/>
        </w:rPr>
        <w:t>調査。</w:t>
      </w:r>
      <w:r w:rsidR="008414AB">
        <w:rPr>
          <w:rFonts w:ascii="HGPｺﾞｼｯｸM" w:eastAsia="HGPｺﾞｼｯｸM" w:hAnsi="メイリオ" w:cs="メイリオ" w:hint="eastAsia"/>
          <w:color w:val="000000" w:themeColor="text1"/>
          <w:sz w:val="16"/>
          <w:szCs w:val="16"/>
        </w:rPr>
        <w:t>２０代の７０％以上が「参考にしたい・したことがある」と回答した</w:t>
      </w:r>
      <w:r w:rsidR="002175C8">
        <w:rPr>
          <w:rFonts w:ascii="HGPｺﾞｼｯｸM" w:eastAsia="HGPｺﾞｼｯｸM" w:hAnsi="メイリオ" w:cs="メイリオ" w:hint="eastAsia"/>
          <w:color w:val="000000" w:themeColor="text1"/>
          <w:sz w:val="16"/>
          <w:szCs w:val="16"/>
        </w:rPr>
        <w:t>ことに対し、</w:t>
      </w:r>
      <w:r w:rsidR="00B30D87">
        <w:rPr>
          <w:rFonts w:ascii="HGPｺﾞｼｯｸM" w:eastAsia="HGPｺﾞｼｯｸM" w:hAnsi="メイリオ" w:cs="メイリオ" w:hint="eastAsia"/>
          <w:color w:val="000000" w:themeColor="text1"/>
          <w:sz w:val="16"/>
          <w:szCs w:val="16"/>
        </w:rPr>
        <w:t>３０代～</w:t>
      </w:r>
      <w:r w:rsidR="0061414A">
        <w:rPr>
          <w:rFonts w:ascii="HGPｺﾞｼｯｸM" w:eastAsia="HGPｺﾞｼｯｸM" w:hAnsi="メイリオ" w:cs="メイリオ" w:hint="eastAsia"/>
          <w:color w:val="000000" w:themeColor="text1"/>
          <w:sz w:val="16"/>
          <w:szCs w:val="16"/>
        </w:rPr>
        <w:t>５０代</w:t>
      </w:r>
      <w:r w:rsidR="008414AB">
        <w:rPr>
          <w:rFonts w:ascii="HGPｺﾞｼｯｸM" w:eastAsia="HGPｺﾞｼｯｸM" w:hAnsi="メイリオ" w:cs="メイリオ" w:hint="eastAsia"/>
          <w:color w:val="000000" w:themeColor="text1"/>
          <w:sz w:val="16"/>
          <w:szCs w:val="16"/>
        </w:rPr>
        <w:t>の</w:t>
      </w:r>
      <w:r>
        <w:rPr>
          <w:rFonts w:ascii="HGPｺﾞｼｯｸM" w:eastAsia="HGPｺﾞｼｯｸM" w:hAnsi="メイリオ" w:cs="メイリオ" w:hint="eastAsia"/>
          <w:color w:val="000000" w:themeColor="text1"/>
          <w:sz w:val="16"/>
          <w:szCs w:val="16"/>
        </w:rPr>
        <w:t>３</w:t>
      </w:r>
      <w:r w:rsidR="002C572E">
        <w:rPr>
          <w:rFonts w:ascii="HGPｺﾞｼｯｸM" w:eastAsia="HGPｺﾞｼｯｸM" w:hAnsi="メイリオ" w:cs="メイリオ" w:hint="eastAsia"/>
          <w:color w:val="000000" w:themeColor="text1"/>
          <w:sz w:val="16"/>
          <w:szCs w:val="16"/>
        </w:rPr>
        <w:t>０％</w:t>
      </w:r>
      <w:r>
        <w:rPr>
          <w:rFonts w:ascii="HGPｺﾞｼｯｸM" w:eastAsia="HGPｺﾞｼｯｸM" w:hAnsi="メイリオ" w:cs="メイリオ" w:hint="eastAsia"/>
          <w:color w:val="000000" w:themeColor="text1"/>
          <w:sz w:val="16"/>
          <w:szCs w:val="16"/>
        </w:rPr>
        <w:t>以上が</w:t>
      </w:r>
      <w:r w:rsidR="008414AB">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「参考にしたくない」と回答</w:t>
      </w:r>
      <w:r w:rsidR="002175C8">
        <w:rPr>
          <w:rFonts w:ascii="HGPｺﾞｼｯｸM" w:eastAsia="HGPｺﾞｼｯｸM" w:hAnsi="メイリオ" w:cs="メイリオ" w:hint="eastAsia"/>
          <w:color w:val="000000" w:themeColor="text1"/>
          <w:sz w:val="16"/>
          <w:szCs w:val="16"/>
        </w:rPr>
        <w:t>しました</w:t>
      </w:r>
      <w:r>
        <w:rPr>
          <w:rFonts w:ascii="HGPｺﾞｼｯｸM" w:eastAsia="HGPｺﾞｼｯｸM" w:hAnsi="メイリオ" w:cs="メイリオ" w:hint="eastAsia"/>
          <w:color w:val="000000" w:themeColor="text1"/>
          <w:sz w:val="16"/>
          <w:szCs w:val="16"/>
        </w:rPr>
        <w:t>。</w:t>
      </w:r>
      <w:r w:rsidR="003128AD">
        <w:rPr>
          <w:rFonts w:ascii="HGPｺﾞｼｯｸM" w:eastAsia="HGPｺﾞｼｯｸM" w:hAnsi="メイリオ" w:cs="メイリオ" w:hint="eastAsia"/>
          <w:color w:val="000000" w:themeColor="text1"/>
          <w:sz w:val="16"/>
          <w:szCs w:val="16"/>
        </w:rPr>
        <w:t>50代は、</w:t>
      </w:r>
      <w:r w:rsidR="002175C8">
        <w:rPr>
          <w:rFonts w:ascii="HGPｺﾞｼｯｸM" w:eastAsia="HGPｺﾞｼｯｸM" w:hAnsi="メイリオ" w:cs="メイリオ" w:hint="eastAsia"/>
          <w:color w:val="000000" w:themeColor="text1"/>
          <w:sz w:val="16"/>
          <w:szCs w:val="16"/>
        </w:rPr>
        <w:t>インターネットでの選挙運動解禁についての設問で</w:t>
      </w:r>
      <w:r w:rsidR="00B30D87">
        <w:rPr>
          <w:rFonts w:ascii="HGPｺﾞｼｯｸM" w:eastAsia="HGPｺﾞｼｯｸM" w:hAnsi="メイリオ" w:cs="メイリオ" w:hint="eastAsia"/>
          <w:color w:val="000000" w:themeColor="text1"/>
          <w:sz w:val="16"/>
          <w:szCs w:val="16"/>
        </w:rPr>
        <w:t>は</w:t>
      </w:r>
      <w:r w:rsidR="002175C8">
        <w:rPr>
          <w:rFonts w:ascii="HGPｺﾞｼｯｸM" w:eastAsia="HGPｺﾞｼｯｸM" w:hAnsi="メイリオ" w:cs="メイリオ" w:hint="eastAsia"/>
          <w:color w:val="000000" w:themeColor="text1"/>
          <w:sz w:val="16"/>
          <w:szCs w:val="16"/>
        </w:rPr>
        <w:t>最も多く「知っている」と回答し</w:t>
      </w:r>
      <w:r w:rsidR="003128AD">
        <w:rPr>
          <w:rFonts w:ascii="HGPｺﾞｼｯｸM" w:eastAsia="HGPｺﾞｼｯｸM" w:hAnsi="メイリオ" w:cs="メイリオ" w:hint="eastAsia"/>
          <w:color w:val="000000" w:themeColor="text1"/>
          <w:sz w:val="16"/>
          <w:szCs w:val="16"/>
        </w:rPr>
        <w:t>ましたが</w:t>
      </w:r>
      <w:del w:id="2" w:author="y_shimanoe" w:date="2014-12-15T15:32:00Z">
        <w:r w:rsidR="00B30D87" w:rsidDel="0014250D">
          <w:rPr>
            <w:rFonts w:ascii="HGPｺﾞｼｯｸM" w:eastAsia="HGPｺﾞｼｯｸM" w:hAnsi="メイリオ" w:cs="メイリオ" w:hint="eastAsia"/>
            <w:color w:val="000000" w:themeColor="text1"/>
            <w:sz w:val="16"/>
            <w:szCs w:val="16"/>
          </w:rPr>
          <w:delText>、</w:delText>
        </w:r>
      </w:del>
      <w:r w:rsidR="003128AD">
        <w:rPr>
          <w:rFonts w:ascii="HGPｺﾞｼｯｸM" w:eastAsia="HGPｺﾞｼｯｸM" w:hAnsi="メイリオ" w:cs="メイリオ" w:hint="eastAsia"/>
          <w:color w:val="000000" w:themeColor="text1"/>
          <w:sz w:val="16"/>
          <w:szCs w:val="16"/>
        </w:rPr>
        <w:t>そのうち</w:t>
      </w:r>
      <w:r w:rsidR="00B30D87">
        <w:rPr>
          <w:rFonts w:ascii="HGPｺﾞｼｯｸM" w:eastAsia="HGPｺﾞｼｯｸM" w:hAnsi="メイリオ" w:cs="メイリオ" w:hint="eastAsia"/>
          <w:color w:val="000000" w:themeColor="text1"/>
          <w:sz w:val="16"/>
          <w:szCs w:val="16"/>
        </w:rPr>
        <w:t>３人に１人が</w:t>
      </w:r>
      <w:r w:rsidR="002175C8">
        <w:rPr>
          <w:rFonts w:ascii="HGPｺﾞｼｯｸM" w:eastAsia="HGPｺﾞｼｯｸM" w:hAnsi="メイリオ" w:cs="メイリオ" w:hint="eastAsia"/>
          <w:color w:val="000000" w:themeColor="text1"/>
          <w:sz w:val="16"/>
          <w:szCs w:val="16"/>
        </w:rPr>
        <w:t>その情報を</w:t>
      </w:r>
      <w:r w:rsidR="00F652A6">
        <w:rPr>
          <w:rFonts w:ascii="HGPｺﾞｼｯｸM" w:eastAsia="HGPｺﾞｼｯｸM" w:hAnsi="メイリオ" w:cs="メイリオ" w:hint="eastAsia"/>
          <w:color w:val="000000" w:themeColor="text1"/>
          <w:sz w:val="16"/>
          <w:szCs w:val="16"/>
        </w:rPr>
        <w:t>「参考にはしたくない」と</w:t>
      </w:r>
      <w:r w:rsidR="0022249A">
        <w:rPr>
          <w:rFonts w:ascii="HGPｺﾞｼｯｸM" w:eastAsia="HGPｺﾞｼｯｸM" w:hAnsi="メイリオ" w:cs="メイリオ" w:hint="eastAsia"/>
          <w:color w:val="000000" w:themeColor="text1"/>
          <w:sz w:val="16"/>
          <w:szCs w:val="16"/>
        </w:rPr>
        <w:t>考えて</w:t>
      </w:r>
      <w:r w:rsidR="003128AD">
        <w:rPr>
          <w:rFonts w:ascii="HGPｺﾞｼｯｸM" w:eastAsia="HGPｺﾞｼｯｸM" w:hAnsi="メイリオ" w:cs="メイリオ" w:hint="eastAsia"/>
          <w:color w:val="000000" w:themeColor="text1"/>
          <w:sz w:val="16"/>
          <w:szCs w:val="16"/>
        </w:rPr>
        <w:t>いることから</w:t>
      </w:r>
      <w:r w:rsidR="00B30D87">
        <w:rPr>
          <w:rFonts w:ascii="HGPｺﾞｼｯｸM" w:eastAsia="HGPｺﾞｼｯｸM" w:hAnsi="メイリオ" w:cs="メイリオ" w:hint="eastAsia"/>
          <w:color w:val="000000" w:themeColor="text1"/>
          <w:sz w:val="16"/>
          <w:szCs w:val="16"/>
        </w:rPr>
        <w:t>、</w:t>
      </w:r>
      <w:r w:rsidR="008414AB">
        <w:rPr>
          <w:rFonts w:ascii="HGPｺﾞｼｯｸM" w:eastAsia="HGPｺﾞｼｯｸM" w:hAnsi="メイリオ" w:cs="メイリオ" w:hint="eastAsia"/>
          <w:color w:val="000000" w:themeColor="text1"/>
          <w:sz w:val="16"/>
          <w:szCs w:val="16"/>
        </w:rPr>
        <w:t>インターネット</w:t>
      </w:r>
      <w:r w:rsidR="002175C8">
        <w:rPr>
          <w:rFonts w:ascii="HGPｺﾞｼｯｸM" w:eastAsia="HGPｺﾞｼｯｸM" w:hAnsi="メイリオ" w:cs="メイリオ" w:hint="eastAsia"/>
          <w:color w:val="000000" w:themeColor="text1"/>
          <w:sz w:val="16"/>
          <w:szCs w:val="16"/>
        </w:rPr>
        <w:t>上の情報</w:t>
      </w:r>
      <w:r w:rsidR="00F02F79">
        <w:rPr>
          <w:rFonts w:ascii="HGPｺﾞｼｯｸM" w:eastAsia="HGPｺﾞｼｯｸM" w:hAnsi="メイリオ" w:cs="メイリオ" w:hint="eastAsia"/>
          <w:color w:val="000000" w:themeColor="text1"/>
          <w:sz w:val="16"/>
          <w:szCs w:val="16"/>
        </w:rPr>
        <w:t>だけでは判断し</w:t>
      </w:r>
      <w:r w:rsidR="003128AD">
        <w:rPr>
          <w:rFonts w:ascii="HGPｺﾞｼｯｸM" w:eastAsia="HGPｺﾞｼｯｸM" w:hAnsi="メイリオ" w:cs="メイリオ" w:hint="eastAsia"/>
          <w:color w:val="000000" w:themeColor="text1"/>
          <w:sz w:val="16"/>
          <w:szCs w:val="16"/>
        </w:rPr>
        <w:t>たく</w:t>
      </w:r>
      <w:r w:rsidR="00F02F79">
        <w:rPr>
          <w:rFonts w:ascii="HGPｺﾞｼｯｸM" w:eastAsia="HGPｺﾞｼｯｸM" w:hAnsi="メイリオ" w:cs="メイリオ" w:hint="eastAsia"/>
          <w:color w:val="000000" w:themeColor="text1"/>
          <w:sz w:val="16"/>
          <w:szCs w:val="16"/>
        </w:rPr>
        <w:t>ない</w:t>
      </w:r>
      <w:r w:rsidR="003128AD">
        <w:rPr>
          <w:rFonts w:ascii="HGPｺﾞｼｯｸM" w:eastAsia="HGPｺﾞｼｯｸM" w:hAnsi="メイリオ" w:cs="メイリオ" w:hint="eastAsia"/>
          <w:color w:val="000000" w:themeColor="text1"/>
          <w:sz w:val="16"/>
          <w:szCs w:val="16"/>
        </w:rPr>
        <w:t>という</w:t>
      </w:r>
      <w:r w:rsidR="00F02F79">
        <w:rPr>
          <w:rFonts w:ascii="HGPｺﾞｼｯｸM" w:eastAsia="HGPｺﾞｼｯｸM" w:hAnsi="メイリオ" w:cs="メイリオ" w:hint="eastAsia"/>
          <w:color w:val="000000" w:themeColor="text1"/>
          <w:sz w:val="16"/>
          <w:szCs w:val="16"/>
        </w:rPr>
        <w:t>姿勢が見受けられます。</w:t>
      </w:r>
    </w:p>
    <w:p w:rsidR="0014250D" w:rsidRDefault="003128AD" w:rsidP="0014250D">
      <w:pPr>
        <w:jc w:val="left"/>
        <w:rPr>
          <w:ins w:id="3" w:author="y_shimanoe" w:date="2014-12-15T15:33:00Z"/>
          <w:rFonts w:ascii="HGPｺﾞｼｯｸM" w:eastAsia="HGPｺﾞｼｯｸM" w:hAnsi="メイリオ" w:cs="メイリオ" w:hint="eastAsia"/>
          <w:color w:val="000000" w:themeColor="text1"/>
          <w:sz w:val="16"/>
          <w:szCs w:val="16"/>
        </w:rPr>
      </w:pPr>
      <w:r>
        <w:rPr>
          <w:rFonts w:ascii="HGPｺﾞｼｯｸM" w:eastAsia="HGPｺﾞｼｯｸM" w:hAnsi="メイリオ" w:cs="メイリオ" w:hint="eastAsia"/>
          <w:color w:val="000000" w:themeColor="text1"/>
          <w:sz w:val="16"/>
          <w:szCs w:val="16"/>
        </w:rPr>
        <w:t>反面、２０代</w:t>
      </w:r>
      <w:r w:rsidR="00577444">
        <w:rPr>
          <w:rFonts w:ascii="HGPｺﾞｼｯｸM" w:eastAsia="HGPｺﾞｼｯｸM" w:hAnsi="メイリオ" w:cs="メイリオ" w:hint="eastAsia"/>
          <w:color w:val="000000" w:themeColor="text1"/>
          <w:sz w:val="16"/>
          <w:szCs w:val="16"/>
        </w:rPr>
        <w:t>は他年代に比べて</w:t>
      </w:r>
      <w:r>
        <w:rPr>
          <w:rFonts w:ascii="HGPｺﾞｼｯｸM" w:eastAsia="HGPｺﾞｼｯｸM" w:hAnsi="メイリオ" w:cs="メイリオ" w:hint="eastAsia"/>
          <w:color w:val="000000" w:themeColor="text1"/>
          <w:sz w:val="16"/>
          <w:szCs w:val="16"/>
        </w:rPr>
        <w:t>「参考にしたい・したことがある」と</w:t>
      </w:r>
      <w:r w:rsidR="00577444">
        <w:rPr>
          <w:rFonts w:ascii="HGPｺﾞｼｯｸM" w:eastAsia="HGPｺﾞｼｯｸM" w:hAnsi="メイリオ" w:cs="メイリオ" w:hint="eastAsia"/>
          <w:color w:val="000000" w:themeColor="text1"/>
          <w:sz w:val="16"/>
          <w:szCs w:val="16"/>
        </w:rPr>
        <w:t>多く</w:t>
      </w:r>
      <w:r>
        <w:rPr>
          <w:rFonts w:ascii="HGPｺﾞｼｯｸM" w:eastAsia="HGPｺﾞｼｯｸM" w:hAnsi="メイリオ" w:cs="メイリオ" w:hint="eastAsia"/>
          <w:color w:val="000000" w:themeColor="text1"/>
          <w:sz w:val="16"/>
          <w:szCs w:val="16"/>
        </w:rPr>
        <w:t>回答、インターネットでの情報収集に積極的な傾向にあります。</w:t>
      </w:r>
    </w:p>
    <w:p w:rsidR="0014250D" w:rsidRDefault="0014250D" w:rsidP="0014250D">
      <w:pPr>
        <w:jc w:val="left"/>
        <w:rPr>
          <w:ins w:id="4" w:author="y_shimanoe" w:date="2014-12-15T15:32:00Z"/>
          <w:rFonts w:ascii="HGPｺﾞｼｯｸM" w:eastAsia="HGPｺﾞｼｯｸM" w:hAnsi="メイリオ" w:cs="メイリオ" w:hint="eastAsia"/>
          <w:color w:val="000000" w:themeColor="text1"/>
          <w:sz w:val="16"/>
          <w:szCs w:val="16"/>
        </w:rPr>
      </w:pPr>
    </w:p>
    <w:p w:rsidR="00EF19F2" w:rsidRPr="00932E5C" w:rsidRDefault="00C43FAE" w:rsidP="00B66AF0">
      <w:pPr>
        <w:jc w:val="center"/>
        <w:rPr>
          <w:rFonts w:ascii="HGPｺﾞｼｯｸM" w:eastAsia="HGPｺﾞｼｯｸM" w:hAnsi="メイリオ" w:cs="メイリオ"/>
          <w:color w:val="000000" w:themeColor="text1"/>
        </w:rPr>
      </w:pPr>
      <w:r w:rsidRPr="00C43FAE">
        <w:rPr>
          <w:rFonts w:ascii="HGPｺﾞｼｯｸM" w:eastAsia="HGPｺﾞｼｯｸM" w:hAnsi="メイリオ" w:cs="メイリオ" w:hint="eastAsia"/>
          <w:color w:val="000000" w:themeColor="text1"/>
          <w:sz w:val="16"/>
          <w:szCs w:val="16"/>
        </w:rPr>
        <w:t xml:space="preserve">Ｑ　</w:t>
      </w:r>
      <w:r w:rsidR="00F652A6" w:rsidRPr="00F652A6">
        <w:rPr>
          <w:rFonts w:ascii="HGPｺﾞｼｯｸM" w:eastAsia="HGPｺﾞｼｯｸM" w:hAnsi="メイリオ" w:cs="メイリオ" w:hint="eastAsia"/>
          <w:color w:val="000000" w:themeColor="text1"/>
          <w:sz w:val="16"/>
          <w:szCs w:val="16"/>
        </w:rPr>
        <w:t>インターネット等を利用した選挙運動による情報を参考にしたいと思いますか</w:t>
      </w:r>
    </w:p>
    <w:p w:rsidR="001C6971" w:rsidRDefault="00F652A6" w:rsidP="001C6971">
      <w:pPr>
        <w:jc w:val="center"/>
        <w:rPr>
          <w:rFonts w:ascii="HGPｺﾞｼｯｸM" w:eastAsia="HGPｺﾞｼｯｸM" w:hAnsi="メイリオ" w:cs="メイリオ"/>
          <w:color w:val="000000" w:themeColor="text1"/>
        </w:rPr>
      </w:pPr>
      <w:r>
        <w:rPr>
          <w:rFonts w:ascii="HGPｺﾞｼｯｸM" w:eastAsia="HGPｺﾞｼｯｸM" w:hAnsi="メイリオ" w:cs="メイリオ"/>
          <w:noProof/>
          <w:color w:val="000000" w:themeColor="text1"/>
        </w:rPr>
        <w:drawing>
          <wp:inline distT="0" distB="0" distL="0" distR="0" wp14:anchorId="0D822401" wp14:editId="54ABDFE7">
            <wp:extent cx="2990850" cy="1266825"/>
            <wp:effectExtent l="0" t="0" r="0" b="9525"/>
            <wp:docPr id="11" name="図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インターネット等を利用した選挙運動による情報を参考にしたいと思いますか.jpg"/>
                    <pic:cNvPicPr/>
                  </pic:nvPicPr>
                  <pic:blipFill>
                    <a:blip r:embed="rId13">
                      <a:extLst>
                        <a:ext uri="{28A0092B-C50C-407E-A947-70E740481C1C}">
                          <a14:useLocalDpi xmlns:a14="http://schemas.microsoft.com/office/drawing/2010/main" val="0"/>
                        </a:ext>
                      </a:extLst>
                    </a:blip>
                    <a:stretch>
                      <a:fillRect/>
                    </a:stretch>
                  </pic:blipFill>
                  <pic:spPr>
                    <a:xfrm>
                      <a:off x="0" y="0"/>
                      <a:ext cx="2990850" cy="1266825"/>
                    </a:xfrm>
                    <a:prstGeom prst="rect">
                      <a:avLst/>
                    </a:prstGeom>
                  </pic:spPr>
                </pic:pic>
              </a:graphicData>
            </a:graphic>
          </wp:inline>
        </w:drawing>
      </w:r>
    </w:p>
    <w:p w:rsidR="001C6971" w:rsidRPr="004E76A0" w:rsidRDefault="001C6971" w:rsidP="00000DD6">
      <w:pPr>
        <w:jc w:val="center"/>
        <w:rPr>
          <w:rFonts w:ascii="HGPｺﾞｼｯｸM" w:eastAsia="HGPｺﾞｼｯｸM" w:hAnsi="メイリオ" w:cs="メイリオ"/>
          <w:color w:val="000000" w:themeColor="text1"/>
        </w:rPr>
      </w:pPr>
    </w:p>
    <w:p w:rsidR="00DE178E" w:rsidRDefault="00DE178E" w:rsidP="00000DD6">
      <w:pPr>
        <w:jc w:val="center"/>
        <w:rPr>
          <w:rFonts w:ascii="HGPｺﾞｼｯｸM" w:eastAsia="HGPｺﾞｼｯｸM" w:hAnsi="メイリオ" w:cs="メイリオ"/>
          <w:color w:val="000000" w:themeColor="text1"/>
        </w:rPr>
      </w:pPr>
    </w:p>
    <w:p w:rsidR="00F639DB" w:rsidRDefault="00F639DB" w:rsidP="00F639DB">
      <w:pPr>
        <w:jc w:val="left"/>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w:t>
      </w:r>
      <w:r w:rsidR="004423D3" w:rsidRPr="004423D3">
        <w:rPr>
          <w:rFonts w:ascii="HGPｺﾞｼｯｸM" w:eastAsia="HGPｺﾞｼｯｸM" w:hAnsi="メイリオ" w:cs="メイリオ" w:hint="eastAsia"/>
          <w:b/>
          <w:color w:val="000000" w:themeColor="text1"/>
          <w:szCs w:val="21"/>
        </w:rPr>
        <w:t>インターネット等を利用した選挙運動による情報</w:t>
      </w:r>
      <w:r w:rsidR="004423D3">
        <w:rPr>
          <w:rFonts w:ascii="HGPｺﾞｼｯｸM" w:eastAsia="HGPｺﾞｼｯｸM" w:hAnsi="メイリオ" w:cs="メイリオ" w:hint="eastAsia"/>
          <w:b/>
          <w:color w:val="000000" w:themeColor="text1"/>
          <w:szCs w:val="21"/>
        </w:rPr>
        <w:t>で参考となる情報源はなんですか</w:t>
      </w:r>
      <w:r w:rsidR="0037670E">
        <w:rPr>
          <w:rFonts w:ascii="HGPｺﾞｼｯｸM" w:eastAsia="HGPｺﾞｼｯｸM" w:hAnsi="メイリオ" w:cs="メイリオ" w:hint="eastAsia"/>
          <w:b/>
          <w:color w:val="000000" w:themeColor="text1"/>
          <w:szCs w:val="21"/>
        </w:rPr>
        <w:t>？</w:t>
      </w:r>
      <w:r>
        <w:rPr>
          <w:rFonts w:ascii="HGPｺﾞｼｯｸM" w:eastAsia="HGPｺﾞｼｯｸM" w:hAnsi="メイリオ" w:cs="メイリオ" w:hint="eastAsia"/>
          <w:b/>
          <w:color w:val="000000" w:themeColor="text1"/>
          <w:szCs w:val="21"/>
        </w:rPr>
        <w:t>」・・・</w:t>
      </w:r>
      <w:r w:rsidR="004423D3">
        <w:rPr>
          <w:rFonts w:ascii="HGPｺﾞｼｯｸM" w:eastAsia="HGPｺﾞｼｯｸM" w:hAnsi="メイリオ" w:cs="メイリオ" w:hint="eastAsia"/>
          <w:b/>
          <w:color w:val="000000" w:themeColor="text1"/>
          <w:szCs w:val="21"/>
        </w:rPr>
        <w:t>85%が公式のブログやSNSなどを参考に</w:t>
      </w:r>
    </w:p>
    <w:p w:rsidR="00B657CD" w:rsidRDefault="00B657CD" w:rsidP="00F639DB">
      <w:pPr>
        <w:jc w:val="left"/>
        <w:rPr>
          <w:rFonts w:ascii="HGPｺﾞｼｯｸM" w:eastAsia="HGPｺﾞｼｯｸM" w:hAnsi="メイリオ" w:cs="メイリオ"/>
          <w:b/>
          <w:color w:val="000000" w:themeColor="text1"/>
          <w:szCs w:val="21"/>
        </w:rPr>
      </w:pPr>
    </w:p>
    <w:p w:rsidR="00AC6590" w:rsidRPr="00B66AF0" w:rsidRDefault="00C96BCB" w:rsidP="00B66AF0">
      <w:pPr>
        <w:pStyle w:val="Web"/>
        <w:spacing w:before="0" w:beforeAutospacing="0" w:after="0" w:afterAutospacing="0"/>
        <w:rPr>
          <w:rFonts w:ascii="HGPｺﾞｼｯｸM" w:eastAsia="HGPｺﾞｼｯｸM" w:hAnsi="メイリオ" w:cs="メイリオ"/>
          <w:bCs/>
          <w:color w:val="000000" w:themeColor="text1"/>
          <w:kern w:val="24"/>
          <w:sz w:val="16"/>
          <w:szCs w:val="16"/>
        </w:rPr>
      </w:pPr>
      <w:r>
        <w:rPr>
          <w:rFonts w:ascii="HGPｺﾞｼｯｸM" w:eastAsia="HGPｺﾞｼｯｸM" w:hAnsi="メイリオ" w:cs="メイリオ" w:hint="eastAsia"/>
          <w:bCs/>
          <w:color w:val="000000" w:themeColor="text1"/>
          <w:kern w:val="24"/>
          <w:sz w:val="16"/>
          <w:szCs w:val="16"/>
        </w:rPr>
        <w:t>インターネットの選挙情報を参考にする有権者の</w:t>
      </w:r>
      <w:r w:rsidR="00091910">
        <w:rPr>
          <w:rFonts w:ascii="HGPｺﾞｼｯｸM" w:eastAsia="HGPｺﾞｼｯｸM" w:hAnsi="メイリオ" w:cs="メイリオ" w:hint="eastAsia"/>
          <w:bCs/>
          <w:color w:val="000000" w:themeColor="text1"/>
          <w:kern w:val="24"/>
          <w:sz w:val="16"/>
          <w:szCs w:val="16"/>
        </w:rPr>
        <w:t>うち、</w:t>
      </w:r>
      <w:r w:rsidR="004423D3">
        <w:rPr>
          <w:rFonts w:ascii="HGPｺﾞｼｯｸM" w:eastAsia="HGPｺﾞｼｯｸM" w:hAnsi="メイリオ" w:cs="メイリオ" w:hint="eastAsia"/>
          <w:bCs/>
          <w:color w:val="000000" w:themeColor="text1"/>
          <w:kern w:val="24"/>
          <w:sz w:val="16"/>
          <w:szCs w:val="16"/>
        </w:rPr>
        <w:t>85%が</w:t>
      </w:r>
      <w:r w:rsidR="00275C8A">
        <w:rPr>
          <w:rFonts w:ascii="HGPｺﾞｼｯｸM" w:eastAsia="HGPｺﾞｼｯｸM" w:hAnsi="メイリオ" w:cs="メイリオ" w:hint="eastAsia"/>
          <w:bCs/>
          <w:color w:val="000000" w:themeColor="text1"/>
          <w:kern w:val="24"/>
          <w:sz w:val="16"/>
          <w:szCs w:val="16"/>
        </w:rPr>
        <w:t>公式のホームページやブログといった『公式』のツール</w:t>
      </w:r>
      <w:r w:rsidR="00091910">
        <w:rPr>
          <w:rFonts w:ascii="HGPｺﾞｼｯｸM" w:eastAsia="HGPｺﾞｼｯｸM" w:hAnsi="メイリオ" w:cs="メイリオ" w:hint="eastAsia"/>
          <w:bCs/>
          <w:color w:val="000000" w:themeColor="text1"/>
          <w:kern w:val="24"/>
          <w:sz w:val="16"/>
          <w:szCs w:val="16"/>
        </w:rPr>
        <w:t>を情報源として</w:t>
      </w:r>
      <w:r w:rsidR="00275C8A">
        <w:rPr>
          <w:rFonts w:ascii="HGPｺﾞｼｯｸM" w:eastAsia="HGPｺﾞｼｯｸM" w:hAnsi="メイリオ" w:cs="メイリオ" w:hint="eastAsia"/>
          <w:bCs/>
          <w:color w:val="000000" w:themeColor="text1"/>
          <w:kern w:val="24"/>
          <w:sz w:val="16"/>
          <w:szCs w:val="16"/>
        </w:rPr>
        <w:t>参考</w:t>
      </w:r>
      <w:r w:rsidR="00091910">
        <w:rPr>
          <w:rFonts w:ascii="HGPｺﾞｼｯｸM" w:eastAsia="HGPｺﾞｼｯｸM" w:hAnsi="メイリオ" w:cs="メイリオ" w:hint="eastAsia"/>
          <w:bCs/>
          <w:color w:val="000000" w:themeColor="text1"/>
          <w:kern w:val="24"/>
          <w:sz w:val="16"/>
          <w:szCs w:val="16"/>
        </w:rPr>
        <w:t>にしています。</w:t>
      </w:r>
      <w:r w:rsidR="00275C8A">
        <w:rPr>
          <w:rFonts w:ascii="HGPｺﾞｼｯｸM" w:eastAsia="HGPｺﾞｼｯｸM" w:hAnsi="メイリオ" w:cs="メイリオ" w:hint="eastAsia"/>
          <w:bCs/>
          <w:color w:val="000000" w:themeColor="text1"/>
          <w:kern w:val="24"/>
          <w:sz w:val="16"/>
          <w:szCs w:val="16"/>
        </w:rPr>
        <w:t>次いでSNSの情報</w:t>
      </w:r>
      <w:r w:rsidR="007231F8">
        <w:rPr>
          <w:rFonts w:ascii="HGPｺﾞｼｯｸM" w:eastAsia="HGPｺﾞｼｯｸM" w:hAnsi="メイリオ" w:cs="メイリオ" w:hint="eastAsia"/>
          <w:bCs/>
          <w:color w:val="000000" w:themeColor="text1"/>
          <w:kern w:val="24"/>
          <w:sz w:val="16"/>
          <w:szCs w:val="16"/>
        </w:rPr>
        <w:t>を参考にしている有権者が</w:t>
      </w:r>
      <w:r w:rsidR="0023284B">
        <w:rPr>
          <w:rFonts w:ascii="HGPｺﾞｼｯｸM" w:eastAsia="HGPｺﾞｼｯｸM" w:hAnsi="メイリオ" w:cs="メイリオ" w:hint="eastAsia"/>
          <w:bCs/>
          <w:color w:val="000000" w:themeColor="text1"/>
          <w:kern w:val="24"/>
          <w:sz w:val="16"/>
          <w:szCs w:val="16"/>
        </w:rPr>
        <w:t>４０</w:t>
      </w:r>
      <w:r w:rsidR="00091910">
        <w:rPr>
          <w:rFonts w:ascii="HGPｺﾞｼｯｸM" w:eastAsia="HGPｺﾞｼｯｸM" w:hAnsi="メイリオ" w:cs="メイリオ" w:hint="eastAsia"/>
          <w:bCs/>
          <w:color w:val="000000" w:themeColor="text1"/>
          <w:kern w:val="24"/>
          <w:sz w:val="16"/>
          <w:szCs w:val="16"/>
        </w:rPr>
        <w:t>％</w:t>
      </w:r>
      <w:r w:rsidR="0023284B">
        <w:rPr>
          <w:rFonts w:ascii="HGPｺﾞｼｯｸM" w:eastAsia="HGPｺﾞｼｯｸM" w:hAnsi="メイリオ" w:cs="メイリオ" w:hint="eastAsia"/>
          <w:bCs/>
          <w:color w:val="000000" w:themeColor="text1"/>
          <w:kern w:val="24"/>
          <w:sz w:val="16"/>
          <w:szCs w:val="16"/>
        </w:rPr>
        <w:t>前後</w:t>
      </w:r>
      <w:r w:rsidR="007231F8">
        <w:rPr>
          <w:rFonts w:ascii="HGPｺﾞｼｯｸM" w:eastAsia="HGPｺﾞｼｯｸM" w:hAnsi="メイリオ" w:cs="メイリオ" w:hint="eastAsia"/>
          <w:bCs/>
          <w:color w:val="000000" w:themeColor="text1"/>
          <w:kern w:val="24"/>
          <w:sz w:val="16"/>
          <w:szCs w:val="16"/>
        </w:rPr>
        <w:t>と、高い比率になりました。インターネット上では、</w:t>
      </w:r>
      <w:r>
        <w:rPr>
          <w:rFonts w:ascii="HGPｺﾞｼｯｸM" w:eastAsia="HGPｺﾞｼｯｸM" w:hAnsi="メイリオ" w:cs="メイリオ" w:hint="eastAsia"/>
          <w:bCs/>
          <w:color w:val="000000" w:themeColor="text1"/>
          <w:kern w:val="24"/>
          <w:sz w:val="16"/>
          <w:szCs w:val="16"/>
        </w:rPr>
        <w:t>候補者本人</w:t>
      </w:r>
      <w:r w:rsidR="007231F8">
        <w:rPr>
          <w:rFonts w:ascii="HGPｺﾞｼｯｸM" w:eastAsia="HGPｺﾞｼｯｸM" w:hAnsi="メイリオ" w:cs="メイリオ" w:hint="eastAsia"/>
          <w:bCs/>
          <w:color w:val="000000" w:themeColor="text1"/>
          <w:kern w:val="24"/>
          <w:sz w:val="16"/>
          <w:szCs w:val="16"/>
        </w:rPr>
        <w:t>、</w:t>
      </w:r>
      <w:r>
        <w:rPr>
          <w:rFonts w:ascii="HGPｺﾞｼｯｸM" w:eastAsia="HGPｺﾞｼｯｸM" w:hAnsi="メイリオ" w:cs="メイリオ" w:hint="eastAsia"/>
          <w:bCs/>
          <w:color w:val="000000" w:themeColor="text1"/>
          <w:kern w:val="24"/>
          <w:sz w:val="16"/>
          <w:szCs w:val="16"/>
        </w:rPr>
        <w:t>もしくは</w:t>
      </w:r>
      <w:r w:rsidR="007231F8">
        <w:rPr>
          <w:rFonts w:ascii="HGPｺﾞｼｯｸM" w:eastAsia="HGPｺﾞｼｯｸM" w:hAnsi="メイリオ" w:cs="メイリオ" w:hint="eastAsia"/>
          <w:bCs/>
          <w:color w:val="000000" w:themeColor="text1"/>
          <w:kern w:val="24"/>
          <w:sz w:val="16"/>
          <w:szCs w:val="16"/>
        </w:rPr>
        <w:t>関係者</w:t>
      </w:r>
      <w:r>
        <w:rPr>
          <w:rFonts w:ascii="HGPｺﾞｼｯｸM" w:eastAsia="HGPｺﾞｼｯｸM" w:hAnsi="メイリオ" w:cs="メイリオ" w:hint="eastAsia"/>
          <w:bCs/>
          <w:color w:val="000000" w:themeColor="text1"/>
          <w:kern w:val="24"/>
          <w:sz w:val="16"/>
          <w:szCs w:val="16"/>
        </w:rPr>
        <w:t>による</w:t>
      </w:r>
      <w:r w:rsidR="007231F8">
        <w:rPr>
          <w:rFonts w:ascii="HGPｺﾞｼｯｸM" w:eastAsia="HGPｺﾞｼｯｸM" w:hAnsi="メイリオ" w:cs="メイリオ" w:hint="eastAsia"/>
          <w:bCs/>
          <w:color w:val="000000" w:themeColor="text1"/>
          <w:kern w:val="24"/>
          <w:sz w:val="16"/>
          <w:szCs w:val="16"/>
        </w:rPr>
        <w:t>、</w:t>
      </w:r>
      <w:r>
        <w:rPr>
          <w:rFonts w:ascii="HGPｺﾞｼｯｸM" w:eastAsia="HGPｺﾞｼｯｸM" w:hAnsi="メイリオ" w:cs="メイリオ" w:hint="eastAsia"/>
          <w:bCs/>
          <w:color w:val="000000" w:themeColor="text1"/>
          <w:kern w:val="24"/>
          <w:sz w:val="16"/>
          <w:szCs w:val="16"/>
        </w:rPr>
        <w:t>直接的</w:t>
      </w:r>
      <w:r w:rsidR="00CA23E1">
        <w:rPr>
          <w:rFonts w:ascii="HGPｺﾞｼｯｸM" w:eastAsia="HGPｺﾞｼｯｸM" w:hAnsi="メイリオ" w:cs="メイリオ" w:hint="eastAsia"/>
          <w:bCs/>
          <w:color w:val="000000" w:themeColor="text1"/>
          <w:kern w:val="24"/>
          <w:sz w:val="16"/>
          <w:szCs w:val="16"/>
        </w:rPr>
        <w:t>かつ頻度の高い</w:t>
      </w:r>
      <w:r w:rsidR="00E03B58">
        <w:rPr>
          <w:rFonts w:ascii="HGPｺﾞｼｯｸM" w:eastAsia="HGPｺﾞｼｯｸM" w:hAnsi="メイリオ" w:cs="メイリオ" w:hint="eastAsia"/>
          <w:bCs/>
          <w:color w:val="000000" w:themeColor="text1"/>
          <w:kern w:val="24"/>
          <w:sz w:val="16"/>
          <w:szCs w:val="16"/>
        </w:rPr>
        <w:t>情報配信</w:t>
      </w:r>
      <w:r w:rsidR="00CA23E1">
        <w:rPr>
          <w:rFonts w:ascii="HGPｺﾞｼｯｸM" w:eastAsia="HGPｺﾞｼｯｸM" w:hAnsi="メイリオ" w:cs="メイリオ" w:hint="eastAsia"/>
          <w:bCs/>
          <w:color w:val="000000" w:themeColor="text1"/>
          <w:kern w:val="24"/>
          <w:sz w:val="16"/>
          <w:szCs w:val="16"/>
        </w:rPr>
        <w:t>が</w:t>
      </w:r>
      <w:r w:rsidR="00E03B58">
        <w:rPr>
          <w:rFonts w:ascii="HGPｺﾞｼｯｸM" w:eastAsia="HGPｺﾞｼｯｸM" w:hAnsi="メイリオ" w:cs="メイリオ" w:hint="eastAsia"/>
          <w:bCs/>
          <w:color w:val="000000" w:themeColor="text1"/>
          <w:kern w:val="24"/>
          <w:sz w:val="16"/>
          <w:szCs w:val="16"/>
        </w:rPr>
        <w:t>有効と言えます。SNSでの情報収集においては</w:t>
      </w:r>
      <w:r w:rsidR="00F704DB">
        <w:rPr>
          <w:rFonts w:ascii="HGPｺﾞｼｯｸM" w:eastAsia="HGPｺﾞｼｯｸM" w:hAnsi="メイリオ" w:cs="メイリオ" w:hint="eastAsia"/>
          <w:bCs/>
          <w:color w:val="000000" w:themeColor="text1"/>
          <w:kern w:val="24"/>
          <w:sz w:val="16"/>
          <w:szCs w:val="16"/>
        </w:rPr>
        <w:t>、</w:t>
      </w:r>
      <w:r w:rsidR="00735F33">
        <w:rPr>
          <w:rFonts w:ascii="HGPｺﾞｼｯｸM" w:eastAsia="HGPｺﾞｼｯｸM" w:hAnsi="メイリオ" w:cs="メイリオ" w:hint="eastAsia"/>
          <w:bCs/>
          <w:color w:val="000000" w:themeColor="text1"/>
          <w:kern w:val="24"/>
          <w:sz w:val="16"/>
          <w:szCs w:val="16"/>
        </w:rPr>
        <w:t>有権者側にも、</w:t>
      </w:r>
      <w:r>
        <w:rPr>
          <w:rFonts w:ascii="HGPｺﾞｼｯｸM" w:eastAsia="HGPｺﾞｼｯｸM" w:hAnsi="メイリオ" w:cs="メイリオ" w:hint="eastAsia"/>
          <w:bCs/>
          <w:color w:val="000000" w:themeColor="text1"/>
          <w:kern w:val="24"/>
          <w:sz w:val="16"/>
          <w:szCs w:val="16"/>
        </w:rPr>
        <w:t>どのアカウントが『公式』かそうでないものか、</w:t>
      </w:r>
      <w:r w:rsidR="00E03B58">
        <w:rPr>
          <w:rFonts w:ascii="HGPｺﾞｼｯｸM" w:eastAsia="HGPｺﾞｼｯｸM" w:hAnsi="メイリオ" w:cs="メイリオ" w:hint="eastAsia"/>
          <w:bCs/>
          <w:color w:val="000000" w:themeColor="text1"/>
          <w:kern w:val="24"/>
          <w:sz w:val="16"/>
          <w:szCs w:val="16"/>
        </w:rPr>
        <w:t>『なりすましアカウント』などを回避し見きわめるための</w:t>
      </w:r>
      <w:r w:rsidR="007231F8" w:rsidRPr="007231F8">
        <w:rPr>
          <w:rFonts w:ascii="HGPｺﾞｼｯｸM" w:eastAsia="HGPｺﾞｼｯｸM" w:hAnsi="メイリオ" w:cs="メイリオ" w:hint="eastAsia"/>
          <w:bCs/>
          <w:color w:val="000000" w:themeColor="text1"/>
          <w:kern w:val="24"/>
          <w:sz w:val="16"/>
          <w:szCs w:val="16"/>
        </w:rPr>
        <w:t>メディア活用能力</w:t>
      </w:r>
      <w:r w:rsidR="007231F8">
        <w:rPr>
          <w:rFonts w:ascii="HGPｺﾞｼｯｸM" w:eastAsia="HGPｺﾞｼｯｸM" w:hAnsi="メイリオ" w:cs="メイリオ" w:hint="eastAsia"/>
          <w:bCs/>
          <w:color w:val="000000" w:themeColor="text1"/>
          <w:kern w:val="24"/>
          <w:sz w:val="16"/>
          <w:szCs w:val="16"/>
        </w:rPr>
        <w:t>が求められるでしょう</w:t>
      </w:r>
      <w:r>
        <w:rPr>
          <w:rFonts w:ascii="HGPｺﾞｼｯｸM" w:eastAsia="HGPｺﾞｼｯｸM" w:hAnsi="メイリオ" w:cs="メイリオ" w:hint="eastAsia"/>
          <w:bCs/>
          <w:color w:val="000000" w:themeColor="text1"/>
          <w:kern w:val="24"/>
          <w:sz w:val="16"/>
          <w:szCs w:val="16"/>
        </w:rPr>
        <w:t>。また</w:t>
      </w:r>
      <w:r w:rsidR="00785EF6">
        <w:rPr>
          <w:rFonts w:ascii="HGPｺﾞｼｯｸM" w:eastAsia="HGPｺﾞｼｯｸM" w:hAnsi="メイリオ" w:cs="メイリオ" w:hint="eastAsia"/>
          <w:bCs/>
          <w:color w:val="000000" w:themeColor="text1"/>
          <w:kern w:val="24"/>
          <w:sz w:val="16"/>
          <w:szCs w:val="16"/>
        </w:rPr>
        <w:t>、</w:t>
      </w:r>
      <w:r w:rsidR="00275C8A">
        <w:rPr>
          <w:rFonts w:ascii="HGPｺﾞｼｯｸM" w:eastAsia="HGPｺﾞｼｯｸM" w:hAnsi="メイリオ" w:cs="メイリオ" w:hint="eastAsia"/>
          <w:bCs/>
          <w:color w:val="000000" w:themeColor="text1"/>
          <w:kern w:val="24"/>
          <w:sz w:val="16"/>
          <w:szCs w:val="16"/>
        </w:rPr>
        <w:t>ネット広告や動画などを</w:t>
      </w:r>
      <w:r>
        <w:rPr>
          <w:rFonts w:ascii="HGPｺﾞｼｯｸM" w:eastAsia="HGPｺﾞｼｯｸM" w:hAnsi="メイリオ" w:cs="メイリオ" w:hint="eastAsia"/>
          <w:bCs/>
          <w:color w:val="000000" w:themeColor="text1"/>
          <w:kern w:val="24"/>
          <w:sz w:val="16"/>
          <w:szCs w:val="16"/>
        </w:rPr>
        <w:t>参考としているとの回答もあり、</w:t>
      </w:r>
      <w:r w:rsidR="00275C8A">
        <w:rPr>
          <w:rFonts w:ascii="HGPｺﾞｼｯｸM" w:eastAsia="HGPｺﾞｼｯｸM" w:hAnsi="メイリオ" w:cs="メイリオ" w:hint="eastAsia"/>
          <w:bCs/>
          <w:color w:val="000000" w:themeColor="text1"/>
          <w:kern w:val="24"/>
          <w:sz w:val="16"/>
          <w:szCs w:val="16"/>
        </w:rPr>
        <w:t>動画配信サイト</w:t>
      </w:r>
      <w:r w:rsidR="00785EF6">
        <w:rPr>
          <w:rFonts w:ascii="HGPｺﾞｼｯｸM" w:eastAsia="HGPｺﾞｼｯｸM" w:hAnsi="メイリオ" w:cs="メイリオ" w:hint="eastAsia"/>
          <w:bCs/>
          <w:color w:val="000000" w:themeColor="text1"/>
          <w:kern w:val="24"/>
          <w:sz w:val="16"/>
          <w:szCs w:val="16"/>
        </w:rPr>
        <w:t>を日常的に活用する</w:t>
      </w:r>
      <w:r w:rsidR="00275C8A">
        <w:rPr>
          <w:rFonts w:ascii="HGPｺﾞｼｯｸM" w:eastAsia="HGPｺﾞｼｯｸM" w:hAnsi="メイリオ" w:cs="メイリオ" w:hint="eastAsia"/>
          <w:bCs/>
          <w:color w:val="000000" w:themeColor="text1"/>
          <w:kern w:val="24"/>
          <w:sz w:val="16"/>
          <w:szCs w:val="16"/>
        </w:rPr>
        <w:t>若年層</w:t>
      </w:r>
      <w:r w:rsidR="00785EF6">
        <w:rPr>
          <w:rFonts w:ascii="HGPｺﾞｼｯｸM" w:eastAsia="HGPｺﾞｼｯｸM" w:hAnsi="メイリオ" w:cs="メイリオ" w:hint="eastAsia"/>
          <w:bCs/>
          <w:color w:val="000000" w:themeColor="text1"/>
          <w:kern w:val="24"/>
          <w:sz w:val="16"/>
          <w:szCs w:val="16"/>
        </w:rPr>
        <w:t>へ</w:t>
      </w:r>
      <w:r w:rsidR="00275C8A">
        <w:rPr>
          <w:rFonts w:ascii="HGPｺﾞｼｯｸM" w:eastAsia="HGPｺﾞｼｯｸM" w:hAnsi="メイリオ" w:cs="メイリオ" w:hint="eastAsia"/>
          <w:bCs/>
          <w:color w:val="000000" w:themeColor="text1"/>
          <w:kern w:val="24"/>
          <w:sz w:val="16"/>
          <w:szCs w:val="16"/>
        </w:rPr>
        <w:t>強く訴えるために</w:t>
      </w:r>
      <w:r w:rsidR="00785EF6">
        <w:rPr>
          <w:rFonts w:ascii="HGPｺﾞｼｯｸM" w:eastAsia="HGPｺﾞｼｯｸM" w:hAnsi="メイリオ" w:cs="メイリオ" w:hint="eastAsia"/>
          <w:bCs/>
          <w:color w:val="000000" w:themeColor="text1"/>
          <w:kern w:val="24"/>
          <w:sz w:val="16"/>
          <w:szCs w:val="16"/>
        </w:rPr>
        <w:t>は、インターネット動画も</w:t>
      </w:r>
      <w:r w:rsidR="00275C8A">
        <w:rPr>
          <w:rFonts w:ascii="HGPｺﾞｼｯｸM" w:eastAsia="HGPｺﾞｼｯｸM" w:hAnsi="メイリオ" w:cs="メイリオ" w:hint="eastAsia"/>
          <w:bCs/>
          <w:color w:val="000000" w:themeColor="text1"/>
          <w:kern w:val="24"/>
          <w:sz w:val="16"/>
          <w:szCs w:val="16"/>
        </w:rPr>
        <w:t>有効な</w:t>
      </w:r>
      <w:r w:rsidR="00785EF6" w:rsidRPr="00785EF6">
        <w:rPr>
          <w:rFonts w:ascii="HGPｺﾞｼｯｸM" w:eastAsia="HGPｺﾞｼｯｸM" w:hAnsi="メイリオ" w:cs="メイリオ" w:hint="eastAsia"/>
          <w:bCs/>
          <w:color w:val="000000" w:themeColor="text1"/>
          <w:kern w:val="24"/>
          <w:sz w:val="16"/>
          <w:szCs w:val="16"/>
        </w:rPr>
        <w:t>媒体</w:t>
      </w:r>
      <w:r w:rsidR="00275C8A">
        <w:rPr>
          <w:rFonts w:ascii="HGPｺﾞｼｯｸM" w:eastAsia="HGPｺﾞｼｯｸM" w:hAnsi="メイリオ" w:cs="メイリオ" w:hint="eastAsia"/>
          <w:bCs/>
          <w:color w:val="000000" w:themeColor="text1"/>
          <w:kern w:val="24"/>
          <w:sz w:val="16"/>
          <w:szCs w:val="16"/>
        </w:rPr>
        <w:t>となりつつ</w:t>
      </w:r>
      <w:r>
        <w:rPr>
          <w:rFonts w:ascii="HGPｺﾞｼｯｸM" w:eastAsia="HGPｺﾞｼｯｸM" w:hAnsi="メイリオ" w:cs="メイリオ" w:hint="eastAsia"/>
          <w:bCs/>
          <w:color w:val="000000" w:themeColor="text1"/>
          <w:kern w:val="24"/>
          <w:sz w:val="16"/>
          <w:szCs w:val="16"/>
        </w:rPr>
        <w:t>あ</w:t>
      </w:r>
      <w:r w:rsidR="00CA23E1">
        <w:rPr>
          <w:rFonts w:ascii="HGPｺﾞｼｯｸM" w:eastAsia="HGPｺﾞｼｯｸM" w:hAnsi="メイリオ" w:cs="メイリオ" w:hint="eastAsia"/>
          <w:bCs/>
          <w:color w:val="000000" w:themeColor="text1"/>
          <w:kern w:val="24"/>
          <w:sz w:val="16"/>
          <w:szCs w:val="16"/>
        </w:rPr>
        <w:t>ります。</w:t>
      </w:r>
    </w:p>
    <w:p w:rsidR="00275C8A" w:rsidRPr="00B66AF0" w:rsidRDefault="00275C8A" w:rsidP="00275C8A">
      <w:pPr>
        <w:pStyle w:val="Web"/>
        <w:spacing w:before="0" w:beforeAutospacing="0" w:after="0" w:afterAutospacing="0"/>
        <w:rPr>
          <w:rFonts w:ascii="HGPｺﾞｼｯｸM" w:eastAsia="HGPｺﾞｼｯｸM" w:hAnsi="メイリオ" w:cs="メイリオ"/>
          <w:bCs/>
          <w:color w:val="000000" w:themeColor="text1"/>
          <w:kern w:val="24"/>
          <w:sz w:val="16"/>
          <w:szCs w:val="16"/>
        </w:rPr>
      </w:pPr>
    </w:p>
    <w:p w:rsidR="008C0142" w:rsidRDefault="004423D3" w:rsidP="00106D30">
      <w:pPr>
        <w:pStyle w:val="Web"/>
        <w:spacing w:before="0" w:beforeAutospacing="0" w:after="0" w:afterAutospacing="0"/>
        <w:jc w:val="center"/>
      </w:pPr>
      <w:r w:rsidRPr="004423D3">
        <w:rPr>
          <w:rFonts w:ascii="HGPｺﾞｼｯｸM" w:eastAsia="HGPｺﾞｼｯｸM" w:hAnsi="メイリオ" w:cs="メイリオ" w:hint="eastAsia"/>
          <w:bCs/>
          <w:color w:val="000000" w:themeColor="text1"/>
          <w:kern w:val="24"/>
          <w:sz w:val="16"/>
          <w:szCs w:val="16"/>
        </w:rPr>
        <w:t>Q.『インターネット等を利用した選挙運動による情報』を参考にしたい・した に回答された方に質問します。参考となる情報源はなんですか。</w:t>
      </w:r>
    </w:p>
    <w:p w:rsidR="00BD3D7C" w:rsidRDefault="004423D3" w:rsidP="00847987">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60B97AD5" wp14:editId="46AA1605">
            <wp:extent cx="4956658" cy="2209800"/>
            <wp:effectExtent l="0" t="0" r="0" b="0"/>
            <wp:docPr id="12" name="図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インターネット等を利用した選挙運動による情報』を参考にしたい・した に回答された方に質問します。参考となる情報源はなんですか。.jpg"/>
                    <pic:cNvPicPr/>
                  </pic:nvPicPr>
                  <pic:blipFill>
                    <a:blip r:embed="rId14">
                      <a:extLst>
                        <a:ext uri="{28A0092B-C50C-407E-A947-70E740481C1C}">
                          <a14:useLocalDpi xmlns:a14="http://schemas.microsoft.com/office/drawing/2010/main" val="0"/>
                        </a:ext>
                      </a:extLst>
                    </a:blip>
                    <a:stretch>
                      <a:fillRect/>
                    </a:stretch>
                  </pic:blipFill>
                  <pic:spPr>
                    <a:xfrm>
                      <a:off x="0" y="0"/>
                      <a:ext cx="4957721" cy="2210274"/>
                    </a:xfrm>
                    <a:prstGeom prst="rect">
                      <a:avLst/>
                    </a:prstGeom>
                  </pic:spPr>
                </pic:pic>
              </a:graphicData>
            </a:graphic>
          </wp:inline>
        </w:drawing>
      </w:r>
    </w:p>
    <w:p w:rsidR="00AA412B" w:rsidRDefault="00AA412B" w:rsidP="00D63C3B">
      <w:pPr>
        <w:jc w:val="left"/>
        <w:rPr>
          <w:rFonts w:ascii="HGPｺﾞｼｯｸM" w:eastAsia="HGPｺﾞｼｯｸM" w:hAnsi="メイリオ" w:cs="メイリオ"/>
          <w:color w:val="000000" w:themeColor="text1"/>
          <w:sz w:val="16"/>
          <w:szCs w:val="16"/>
        </w:rPr>
      </w:pPr>
    </w:p>
    <w:p w:rsidR="008C0142" w:rsidRDefault="008C0142" w:rsidP="00D63C3B">
      <w:pPr>
        <w:jc w:val="left"/>
        <w:rPr>
          <w:rFonts w:ascii="HGPｺﾞｼｯｸM" w:eastAsia="HGPｺﾞｼｯｸM" w:hAnsi="メイリオ" w:cs="メイリオ"/>
          <w:color w:val="000000" w:themeColor="text1"/>
          <w:sz w:val="16"/>
          <w:szCs w:val="16"/>
        </w:rPr>
      </w:pPr>
    </w:p>
    <w:p w:rsidR="00AA412B" w:rsidRDefault="007B6860" w:rsidP="00573C11">
      <w:pPr>
        <w:rPr>
          <w:ins w:id="5" w:author="y_shimanoe" w:date="2014-12-15T15:33:00Z"/>
          <w:rFonts w:ascii="HGPｺﾞｼｯｸM" w:eastAsia="HGPｺﾞｼｯｸM" w:hAnsi="メイリオ" w:cs="メイリオ" w:hint="eastAsia"/>
          <w:b/>
          <w:color w:val="000000" w:themeColor="text1"/>
          <w:szCs w:val="21"/>
        </w:rPr>
      </w:pPr>
      <w:r>
        <w:rPr>
          <w:rFonts w:ascii="HGPｺﾞｼｯｸM" w:eastAsia="HGPｺﾞｼｯｸM" w:hAnsi="メイリオ" w:cs="メイリオ" w:hint="eastAsia"/>
          <w:b/>
          <w:color w:val="000000" w:themeColor="text1"/>
          <w:szCs w:val="21"/>
        </w:rPr>
        <w:t>■「</w:t>
      </w:r>
      <w:r w:rsidR="00A70E05" w:rsidRPr="00A70E05">
        <w:rPr>
          <w:rFonts w:ascii="HGPｺﾞｼｯｸM" w:eastAsia="HGPｺﾞｼｯｸM" w:hAnsi="メイリオ" w:cs="メイリオ" w:hint="eastAsia"/>
          <w:b/>
          <w:color w:val="000000" w:themeColor="text1"/>
          <w:szCs w:val="21"/>
        </w:rPr>
        <w:t>インターネット等を利用した選挙運動に</w:t>
      </w:r>
      <w:r w:rsidR="002C572E">
        <w:rPr>
          <w:rFonts w:ascii="HGPｺﾞｼｯｸM" w:eastAsia="HGPｺﾞｼｯｸM" w:hAnsi="メイリオ" w:cs="メイリオ" w:hint="eastAsia"/>
          <w:b/>
          <w:color w:val="000000" w:themeColor="text1"/>
          <w:szCs w:val="21"/>
        </w:rPr>
        <w:t>、</w:t>
      </w:r>
      <w:r w:rsidR="00A70E05" w:rsidRPr="00A70E05">
        <w:rPr>
          <w:rFonts w:ascii="HGPｺﾞｼｯｸM" w:eastAsia="HGPｺﾞｼｯｸM" w:hAnsi="メイリオ" w:cs="メイリオ" w:hint="eastAsia"/>
          <w:b/>
          <w:color w:val="000000" w:themeColor="text1"/>
          <w:szCs w:val="21"/>
        </w:rPr>
        <w:t>どのような影響を期待しますか</w:t>
      </w:r>
      <w:r>
        <w:rPr>
          <w:rFonts w:ascii="HGPｺﾞｼｯｸM" w:eastAsia="HGPｺﾞｼｯｸM" w:hAnsi="メイリオ" w:cs="メイリオ" w:hint="eastAsia"/>
          <w:b/>
          <w:color w:val="000000" w:themeColor="text1"/>
          <w:szCs w:val="21"/>
        </w:rPr>
        <w:t>？」・・・</w:t>
      </w:r>
      <w:r w:rsidR="00A70E05">
        <w:rPr>
          <w:rFonts w:ascii="HGPｺﾞｼｯｸM" w:eastAsia="HGPｺﾞｼｯｸM" w:hAnsi="メイリオ" w:cs="メイリオ" w:hint="eastAsia"/>
          <w:b/>
          <w:color w:val="000000" w:themeColor="text1"/>
          <w:szCs w:val="21"/>
        </w:rPr>
        <w:t>政治への関心や分かりやすさが上位に</w:t>
      </w:r>
    </w:p>
    <w:p w:rsidR="0014250D" w:rsidRDefault="0014250D" w:rsidP="00573C11">
      <w:pPr>
        <w:rPr>
          <w:rFonts w:ascii="HGPｺﾞｼｯｸM" w:eastAsia="HGPｺﾞｼｯｸM" w:hAnsi="メイリオ" w:cs="メイリオ"/>
          <w:color w:val="000000" w:themeColor="text1"/>
          <w:sz w:val="16"/>
          <w:szCs w:val="16"/>
        </w:rPr>
      </w:pPr>
    </w:p>
    <w:p w:rsidR="00573C11" w:rsidRDefault="00A70E05" w:rsidP="00DF0F05">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Q.</w:t>
      </w:r>
      <w:r w:rsidRPr="00A70E05">
        <w:rPr>
          <w:rFonts w:ascii="HGPｺﾞｼｯｸM" w:eastAsia="HGPｺﾞｼｯｸM" w:hAnsi="メイリオ" w:cs="メイリオ" w:hint="eastAsia"/>
          <w:color w:val="000000" w:themeColor="text1"/>
          <w:sz w:val="16"/>
          <w:szCs w:val="16"/>
        </w:rPr>
        <w:t>インターネット等を利用した選挙運動に</w:t>
      </w:r>
      <w:r w:rsidR="002C572E">
        <w:rPr>
          <w:rFonts w:ascii="HGPｺﾞｼｯｸM" w:eastAsia="HGPｺﾞｼｯｸM" w:hAnsi="メイリオ" w:cs="メイリオ" w:hint="eastAsia"/>
          <w:color w:val="000000" w:themeColor="text1"/>
          <w:sz w:val="16"/>
          <w:szCs w:val="16"/>
        </w:rPr>
        <w:t>、</w:t>
      </w:r>
      <w:r w:rsidRPr="00A70E05">
        <w:rPr>
          <w:rFonts w:ascii="HGPｺﾞｼｯｸM" w:eastAsia="HGPｺﾞｼｯｸM" w:hAnsi="メイリオ" w:cs="メイリオ" w:hint="eastAsia"/>
          <w:color w:val="000000" w:themeColor="text1"/>
          <w:sz w:val="16"/>
          <w:szCs w:val="16"/>
        </w:rPr>
        <w:t>どのような影響を期待しますか</w:t>
      </w:r>
      <w:r>
        <w:rPr>
          <w:rFonts w:ascii="HGPｺﾞｼｯｸM" w:eastAsia="HGPｺﾞｼｯｸM" w:hAnsi="メイリオ" w:cs="メイリオ" w:hint="eastAsia"/>
          <w:color w:val="000000" w:themeColor="text1"/>
          <w:sz w:val="16"/>
          <w:szCs w:val="16"/>
        </w:rPr>
        <w:t>。</w:t>
      </w:r>
    </w:p>
    <w:p w:rsidR="00573C11" w:rsidRPr="00573C11" w:rsidRDefault="0014250D" w:rsidP="0014250D">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noProof/>
          <w:color w:val="000000" w:themeColor="text1"/>
          <w:sz w:val="16"/>
          <w:szCs w:val="16"/>
        </w:rPr>
        <w:drawing>
          <wp:inline distT="0" distB="0" distL="0" distR="0" wp14:anchorId="2700CB18" wp14:editId="647C1947">
            <wp:extent cx="3081868" cy="1828800"/>
            <wp:effectExtent l="0" t="0" r="4445" b="0"/>
            <wp:docPr id="17" name="図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_『インターネット等を利用し.jpg"/>
                    <pic:cNvPicPr/>
                  </pic:nvPicPr>
                  <pic:blipFill>
                    <a:blip r:embed="rId15">
                      <a:extLst>
                        <a:ext uri="{28A0092B-C50C-407E-A947-70E740481C1C}">
                          <a14:useLocalDpi xmlns:a14="http://schemas.microsoft.com/office/drawing/2010/main" val="0"/>
                        </a:ext>
                      </a:extLst>
                    </a:blip>
                    <a:stretch>
                      <a:fillRect/>
                    </a:stretch>
                  </pic:blipFill>
                  <pic:spPr>
                    <a:xfrm>
                      <a:off x="0" y="0"/>
                      <a:ext cx="3079860" cy="1827608"/>
                    </a:xfrm>
                    <a:prstGeom prst="rect">
                      <a:avLst/>
                    </a:prstGeom>
                  </pic:spPr>
                </pic:pic>
              </a:graphicData>
            </a:graphic>
          </wp:inline>
        </w:drawing>
      </w:r>
    </w:p>
    <w:p w:rsidR="00C95439" w:rsidRDefault="006145A8" w:rsidP="00D63C3B">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インターネット選挙運動についての期待値調査では、</w:t>
      </w:r>
      <w:r w:rsidR="00A70E05">
        <w:rPr>
          <w:rFonts w:ascii="HGPｺﾞｼｯｸM" w:eastAsia="HGPｺﾞｼｯｸM" w:hAnsi="メイリオ" w:cs="メイリオ" w:hint="eastAsia"/>
          <w:color w:val="000000" w:themeColor="text1"/>
          <w:sz w:val="16"/>
          <w:szCs w:val="16"/>
        </w:rPr>
        <w:t>有権者の</w:t>
      </w:r>
      <w:r w:rsidR="004A4617">
        <w:rPr>
          <w:rFonts w:ascii="HGPｺﾞｼｯｸM" w:eastAsia="HGPｺﾞｼｯｸM" w:hAnsi="メイリオ" w:cs="メイリオ" w:hint="eastAsia"/>
          <w:color w:val="000000" w:themeColor="text1"/>
          <w:sz w:val="16"/>
          <w:szCs w:val="16"/>
        </w:rPr>
        <w:t>４０％</w:t>
      </w:r>
      <w:r w:rsidR="00923E69">
        <w:rPr>
          <w:rFonts w:ascii="HGPｺﾞｼｯｸM" w:eastAsia="HGPｺﾞｼｯｸM" w:hAnsi="メイリオ" w:cs="メイリオ" w:hint="eastAsia"/>
          <w:color w:val="000000" w:themeColor="text1"/>
          <w:sz w:val="16"/>
          <w:szCs w:val="16"/>
        </w:rPr>
        <w:t>強</w:t>
      </w:r>
      <w:r w:rsidR="00A70E05">
        <w:rPr>
          <w:rFonts w:ascii="HGPｺﾞｼｯｸM" w:eastAsia="HGPｺﾞｼｯｸM" w:hAnsi="メイリオ" w:cs="メイリオ" w:hint="eastAsia"/>
          <w:color w:val="000000" w:themeColor="text1"/>
          <w:sz w:val="16"/>
          <w:szCs w:val="16"/>
        </w:rPr>
        <w:t>がインターネットなどの選挙運動</w:t>
      </w:r>
      <w:r w:rsidR="0041285A">
        <w:rPr>
          <w:rFonts w:ascii="HGPｺﾞｼｯｸM" w:eastAsia="HGPｺﾞｼｯｸM" w:hAnsi="メイリオ" w:cs="メイリオ" w:hint="eastAsia"/>
          <w:color w:val="000000" w:themeColor="text1"/>
          <w:sz w:val="16"/>
          <w:szCs w:val="16"/>
        </w:rPr>
        <w:t>に対し、選挙へ</w:t>
      </w:r>
      <w:r w:rsidR="00923E69">
        <w:rPr>
          <w:rFonts w:ascii="HGPｺﾞｼｯｸM" w:eastAsia="HGPｺﾞｼｯｸM" w:hAnsi="メイリオ" w:cs="メイリオ" w:hint="eastAsia"/>
          <w:color w:val="000000" w:themeColor="text1"/>
          <w:sz w:val="16"/>
          <w:szCs w:val="16"/>
        </w:rPr>
        <w:t>の関心の高まりや</w:t>
      </w:r>
      <w:r w:rsidR="0041285A">
        <w:rPr>
          <w:rFonts w:ascii="HGPｺﾞｼｯｸM" w:eastAsia="HGPｺﾞｼｯｸM" w:hAnsi="メイリオ" w:cs="メイリオ" w:hint="eastAsia"/>
          <w:color w:val="000000" w:themeColor="text1"/>
          <w:sz w:val="16"/>
          <w:szCs w:val="16"/>
        </w:rPr>
        <w:t>、政治への</w:t>
      </w:r>
      <w:r w:rsidR="00923E69">
        <w:rPr>
          <w:rFonts w:ascii="HGPｺﾞｼｯｸM" w:eastAsia="HGPｺﾞｼｯｸM" w:hAnsi="メイリオ" w:cs="メイリオ" w:hint="eastAsia"/>
          <w:color w:val="000000" w:themeColor="text1"/>
          <w:sz w:val="16"/>
          <w:szCs w:val="16"/>
        </w:rPr>
        <w:t>分かりやすさ</w:t>
      </w:r>
      <w:r w:rsidR="00735F33">
        <w:rPr>
          <w:rFonts w:ascii="HGPｺﾞｼｯｸM" w:eastAsia="HGPｺﾞｼｯｸM" w:hAnsi="メイリオ" w:cs="メイリオ" w:hint="eastAsia"/>
          <w:color w:val="000000" w:themeColor="text1"/>
          <w:sz w:val="16"/>
          <w:szCs w:val="16"/>
        </w:rPr>
        <w:t>を求め</w:t>
      </w:r>
      <w:r>
        <w:rPr>
          <w:rFonts w:ascii="HGPｺﾞｼｯｸM" w:eastAsia="HGPｺﾞｼｯｸM" w:hAnsi="メイリオ" w:cs="メイリオ" w:hint="eastAsia"/>
          <w:color w:val="000000" w:themeColor="text1"/>
          <w:sz w:val="16"/>
          <w:szCs w:val="16"/>
        </w:rPr>
        <w:t>ている結果となりました</w:t>
      </w:r>
      <w:r w:rsidR="00A70E05">
        <w:rPr>
          <w:rFonts w:ascii="HGPｺﾞｼｯｸM" w:eastAsia="HGPｺﾞｼｯｸM" w:hAnsi="メイリオ" w:cs="メイリオ" w:hint="eastAsia"/>
          <w:color w:val="000000" w:themeColor="text1"/>
          <w:sz w:val="16"/>
          <w:szCs w:val="16"/>
        </w:rPr>
        <w:t>。</w:t>
      </w:r>
      <w:r w:rsidR="00C96BCB">
        <w:rPr>
          <w:rFonts w:ascii="HGPｺﾞｼｯｸM" w:eastAsia="HGPｺﾞｼｯｸM" w:hAnsi="メイリオ" w:cs="メイリオ" w:hint="eastAsia"/>
          <w:color w:val="000000" w:themeColor="text1"/>
          <w:sz w:val="16"/>
          <w:szCs w:val="16"/>
        </w:rPr>
        <w:t>現状は「関心がない」「分かりにくい」と考えているが、</w:t>
      </w:r>
      <w:r w:rsidR="00A70E05">
        <w:rPr>
          <w:rFonts w:ascii="HGPｺﾞｼｯｸM" w:eastAsia="HGPｺﾞｼｯｸM" w:hAnsi="メイリオ" w:cs="メイリオ" w:hint="eastAsia"/>
          <w:color w:val="000000" w:themeColor="text1"/>
          <w:sz w:val="16"/>
          <w:szCs w:val="16"/>
        </w:rPr>
        <w:t>「関心を持ちたい(持ってもらいた</w:t>
      </w:r>
      <w:r w:rsidR="0041285A">
        <w:rPr>
          <w:rFonts w:ascii="HGPｺﾞｼｯｸM" w:eastAsia="HGPｺﾞｼｯｸM" w:hAnsi="メイリオ" w:cs="メイリオ" w:hint="eastAsia"/>
          <w:color w:val="000000" w:themeColor="text1"/>
          <w:sz w:val="16"/>
          <w:szCs w:val="16"/>
        </w:rPr>
        <w:t>い</w:t>
      </w:r>
      <w:r w:rsidR="00A70E05">
        <w:rPr>
          <w:rFonts w:ascii="HGPｺﾞｼｯｸM" w:eastAsia="HGPｺﾞｼｯｸM" w:hAnsi="メイリオ" w:cs="メイリオ" w:hint="eastAsia"/>
          <w:color w:val="000000" w:themeColor="text1"/>
          <w:sz w:val="16"/>
          <w:szCs w:val="16"/>
        </w:rPr>
        <w:t>)」</w:t>
      </w:r>
      <w:r w:rsidR="00C95439">
        <w:rPr>
          <w:rFonts w:ascii="HGPｺﾞｼｯｸM" w:eastAsia="HGPｺﾞｼｯｸM" w:hAnsi="メイリオ" w:cs="メイリオ" w:hint="eastAsia"/>
          <w:color w:val="000000" w:themeColor="text1"/>
          <w:sz w:val="16"/>
          <w:szCs w:val="16"/>
        </w:rPr>
        <w:t>と考えている有権者</w:t>
      </w:r>
      <w:r w:rsidR="00C96BCB">
        <w:rPr>
          <w:rFonts w:ascii="HGPｺﾞｼｯｸM" w:eastAsia="HGPｺﾞｼｯｸM" w:hAnsi="メイリオ" w:cs="メイリオ" w:hint="eastAsia"/>
          <w:color w:val="000000" w:themeColor="text1"/>
          <w:sz w:val="16"/>
          <w:szCs w:val="16"/>
        </w:rPr>
        <w:t>が</w:t>
      </w:r>
      <w:r w:rsidR="0041285A">
        <w:rPr>
          <w:rFonts w:ascii="HGPｺﾞｼｯｸM" w:eastAsia="HGPｺﾞｼｯｸM" w:hAnsi="メイリオ" w:cs="メイリオ" w:hint="eastAsia"/>
          <w:color w:val="000000" w:themeColor="text1"/>
          <w:sz w:val="16"/>
          <w:szCs w:val="16"/>
        </w:rPr>
        <w:t>、多く</w:t>
      </w:r>
      <w:r w:rsidR="00C95439">
        <w:rPr>
          <w:rFonts w:ascii="HGPｺﾞｼｯｸM" w:eastAsia="HGPｺﾞｼｯｸM" w:hAnsi="メイリオ" w:cs="メイリオ" w:hint="eastAsia"/>
          <w:color w:val="000000" w:themeColor="text1"/>
          <w:sz w:val="16"/>
          <w:szCs w:val="16"/>
        </w:rPr>
        <w:t>存在することが分か</w:t>
      </w:r>
      <w:r w:rsidR="00C96BCB">
        <w:rPr>
          <w:rFonts w:ascii="HGPｺﾞｼｯｸM" w:eastAsia="HGPｺﾞｼｯｸM" w:hAnsi="メイリオ" w:cs="メイリオ" w:hint="eastAsia"/>
          <w:color w:val="000000" w:themeColor="text1"/>
          <w:sz w:val="16"/>
          <w:szCs w:val="16"/>
        </w:rPr>
        <w:t>ります</w:t>
      </w:r>
      <w:r w:rsidR="00C95439">
        <w:rPr>
          <w:rFonts w:ascii="HGPｺﾞｼｯｸM" w:eastAsia="HGPｺﾞｼｯｸM" w:hAnsi="メイリオ" w:cs="メイリオ" w:hint="eastAsia"/>
          <w:color w:val="000000" w:themeColor="text1"/>
          <w:sz w:val="16"/>
          <w:szCs w:val="16"/>
        </w:rPr>
        <w:t>。インターネット選挙運動</w:t>
      </w:r>
      <w:r w:rsidR="0041285A">
        <w:rPr>
          <w:rFonts w:ascii="HGPｺﾞｼｯｸM" w:eastAsia="HGPｺﾞｼｯｸM" w:hAnsi="メイリオ" w:cs="メイリオ" w:hint="eastAsia"/>
          <w:color w:val="000000" w:themeColor="text1"/>
          <w:sz w:val="16"/>
          <w:szCs w:val="16"/>
        </w:rPr>
        <w:t>においては、</w:t>
      </w:r>
      <w:r w:rsidR="00DB48AB">
        <w:rPr>
          <w:rFonts w:ascii="HGPｺﾞｼｯｸM" w:eastAsia="HGPｺﾞｼｯｸM" w:hAnsi="メイリオ" w:cs="メイリオ" w:hint="eastAsia"/>
          <w:color w:val="000000" w:themeColor="text1"/>
          <w:sz w:val="16"/>
          <w:szCs w:val="16"/>
        </w:rPr>
        <w:t>分かりやすく関心を持てる</w:t>
      </w:r>
      <w:r>
        <w:rPr>
          <w:rFonts w:ascii="HGPｺﾞｼｯｸM" w:eastAsia="HGPｺﾞｼｯｸM" w:hAnsi="メイリオ" w:cs="メイリオ" w:hint="eastAsia"/>
          <w:color w:val="000000" w:themeColor="text1"/>
          <w:sz w:val="16"/>
          <w:szCs w:val="16"/>
        </w:rPr>
        <w:t>ウェブサイトや、SNSアカウント</w:t>
      </w:r>
      <w:r w:rsidR="00DB48AB">
        <w:rPr>
          <w:rFonts w:ascii="HGPｺﾞｼｯｸM" w:eastAsia="HGPｺﾞｼｯｸM" w:hAnsi="メイリオ" w:cs="メイリオ" w:hint="eastAsia"/>
          <w:color w:val="000000" w:themeColor="text1"/>
          <w:sz w:val="16"/>
          <w:szCs w:val="16"/>
        </w:rPr>
        <w:t>の運用が</w:t>
      </w:r>
      <w:r>
        <w:rPr>
          <w:rFonts w:ascii="HGPｺﾞｼｯｸM" w:eastAsia="HGPｺﾞｼｯｸM" w:hAnsi="メイリオ" w:cs="メイリオ" w:hint="eastAsia"/>
          <w:color w:val="000000" w:themeColor="text1"/>
          <w:sz w:val="16"/>
          <w:szCs w:val="16"/>
        </w:rPr>
        <w:t>有効</w:t>
      </w:r>
      <w:r w:rsidR="00DB48AB">
        <w:rPr>
          <w:rFonts w:ascii="HGPｺﾞｼｯｸM" w:eastAsia="HGPｺﾞｼｯｸM" w:hAnsi="メイリオ" w:cs="メイリオ" w:hint="eastAsia"/>
          <w:color w:val="000000" w:themeColor="text1"/>
          <w:sz w:val="16"/>
          <w:szCs w:val="16"/>
        </w:rPr>
        <w:t>といえます。</w:t>
      </w:r>
    </w:p>
    <w:p w:rsidR="00C95439" w:rsidRDefault="00C95439" w:rsidP="00D63C3B">
      <w:pPr>
        <w:jc w:val="left"/>
        <w:rPr>
          <w:rFonts w:ascii="HGPｺﾞｼｯｸM" w:eastAsia="HGPｺﾞｼｯｸM" w:hAnsi="メイリオ" w:cs="メイリオ"/>
          <w:color w:val="000000" w:themeColor="text1"/>
          <w:sz w:val="16"/>
          <w:szCs w:val="16"/>
        </w:rPr>
      </w:pPr>
    </w:p>
    <w:p w:rsidR="00FC7FBA" w:rsidRDefault="00FC7FBA" w:rsidP="00106D30">
      <w:pPr>
        <w:jc w:val="center"/>
        <w:rPr>
          <w:rFonts w:ascii="HGPｺﾞｼｯｸM" w:eastAsia="HGPｺﾞｼｯｸM" w:hAnsi="メイリオ" w:cs="メイリオ" w:hint="eastAsia"/>
          <w:color w:val="000000" w:themeColor="text1"/>
          <w:sz w:val="16"/>
          <w:szCs w:val="16"/>
        </w:rPr>
      </w:pPr>
    </w:p>
    <w:p w:rsidR="00106D30" w:rsidRDefault="00106D30" w:rsidP="00D63C3B">
      <w:pPr>
        <w:jc w:val="left"/>
        <w:rPr>
          <w:rFonts w:ascii="HGPｺﾞｼｯｸM" w:eastAsia="HGPｺﾞｼｯｸM" w:hAnsi="メイリオ" w:cs="メイリオ"/>
          <w:color w:val="000000" w:themeColor="text1"/>
          <w:sz w:val="16"/>
          <w:szCs w:val="16"/>
        </w:rPr>
      </w:pPr>
    </w:p>
    <w:p w:rsidR="00735F33" w:rsidRDefault="00C95439" w:rsidP="00C95439">
      <w:pPr>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lastRenderedPageBreak/>
        <w:t>■「</w:t>
      </w:r>
      <w:r w:rsidRPr="00C95439">
        <w:rPr>
          <w:rFonts w:ascii="HGPｺﾞｼｯｸM" w:eastAsia="HGPｺﾞｼｯｸM" w:hAnsi="メイリオ" w:cs="メイリオ" w:hint="eastAsia"/>
          <w:b/>
          <w:color w:val="000000" w:themeColor="text1"/>
          <w:szCs w:val="21"/>
        </w:rPr>
        <w:t>海外で実用化されている選挙のサービスやアプリの中でいいなと思うサービスやアプリは</w:t>
      </w:r>
      <w:r>
        <w:rPr>
          <w:rFonts w:ascii="HGPｺﾞｼｯｸM" w:eastAsia="HGPｺﾞｼｯｸM" w:hAnsi="メイリオ" w:cs="メイリオ" w:hint="eastAsia"/>
          <w:b/>
          <w:color w:val="000000" w:themeColor="text1"/>
          <w:szCs w:val="21"/>
        </w:rPr>
        <w:t>？」</w:t>
      </w:r>
    </w:p>
    <w:p w:rsidR="00735F33" w:rsidRDefault="00C95439" w:rsidP="00C95439">
      <w:pPr>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w:t>
      </w:r>
      <w:r w:rsidRPr="00C95439">
        <w:rPr>
          <w:rFonts w:ascii="HGPｺﾞｼｯｸM" w:eastAsia="HGPｺﾞｼｯｸM" w:hAnsi="メイリオ" w:cs="メイリオ" w:hint="eastAsia"/>
          <w:b/>
          <w:color w:val="000000" w:themeColor="text1"/>
          <w:szCs w:val="21"/>
        </w:rPr>
        <w:t>政策などのまとめのサイトがあった場合、どの様なコンテンツが希望ですか</w:t>
      </w:r>
      <w:r>
        <w:rPr>
          <w:rFonts w:ascii="HGPｺﾞｼｯｸM" w:eastAsia="HGPｺﾞｼｯｸM" w:hAnsi="メイリオ" w:cs="メイリオ" w:hint="eastAsia"/>
          <w:b/>
          <w:color w:val="000000" w:themeColor="text1"/>
          <w:szCs w:val="21"/>
        </w:rPr>
        <w:t>？」</w:t>
      </w:r>
    </w:p>
    <w:p w:rsidR="00C95439" w:rsidRDefault="00C95439" w:rsidP="00C95439">
      <w:pPr>
        <w:rPr>
          <w:rFonts w:ascii="HGPｺﾞｼｯｸM" w:eastAsia="HGPｺﾞｼｯｸM" w:hAnsi="メイリオ" w:cs="メイリオ"/>
          <w:b/>
          <w:color w:val="000000" w:themeColor="text1"/>
          <w:szCs w:val="21"/>
        </w:rPr>
      </w:pPr>
      <w:r>
        <w:rPr>
          <w:rFonts w:ascii="HGPｺﾞｼｯｸM" w:eastAsia="HGPｺﾞｼｯｸM" w:hAnsi="メイリオ" w:cs="メイリオ" w:hint="eastAsia"/>
          <w:b/>
          <w:color w:val="000000" w:themeColor="text1"/>
          <w:szCs w:val="21"/>
        </w:rPr>
        <w:t>・・・</w:t>
      </w:r>
      <w:r w:rsidR="00735F33">
        <w:rPr>
          <w:rFonts w:ascii="HGPｺﾞｼｯｸM" w:eastAsia="HGPｺﾞｼｯｸM" w:hAnsi="メイリオ" w:cs="メイリオ" w:hint="eastAsia"/>
          <w:b/>
          <w:color w:val="000000" w:themeColor="text1"/>
          <w:szCs w:val="21"/>
        </w:rPr>
        <w:t>必要とする情報は自らの生活への影響度。他人</w:t>
      </w:r>
      <w:r w:rsidRPr="00C95439">
        <w:rPr>
          <w:rFonts w:ascii="HGPｺﾞｼｯｸM" w:eastAsia="HGPｺﾞｼｯｸM" w:hAnsi="メイリオ" w:cs="メイリオ" w:hint="eastAsia"/>
          <w:b/>
          <w:color w:val="000000" w:themeColor="text1"/>
          <w:szCs w:val="21"/>
        </w:rPr>
        <w:t>の意見はあまり</w:t>
      </w:r>
      <w:r w:rsidR="00735F33">
        <w:rPr>
          <w:rFonts w:ascii="HGPｺﾞｼｯｸM" w:eastAsia="HGPｺﾞｼｯｸM" w:hAnsi="メイリオ" w:cs="メイリオ" w:hint="eastAsia"/>
          <w:b/>
          <w:color w:val="000000" w:themeColor="text1"/>
          <w:szCs w:val="21"/>
        </w:rPr>
        <w:t>必要としない</w:t>
      </w:r>
    </w:p>
    <w:p w:rsidR="00E95E6F" w:rsidRDefault="004908C4" w:rsidP="00C95439">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さらに今後、</w:t>
      </w:r>
      <w:r w:rsidR="00FC7FBA">
        <w:rPr>
          <w:rFonts w:ascii="HGPｺﾞｼｯｸM" w:eastAsia="HGPｺﾞｼｯｸM" w:hAnsi="メイリオ" w:cs="メイリオ" w:hint="eastAsia"/>
          <w:color w:val="000000" w:themeColor="text1"/>
          <w:sz w:val="16"/>
          <w:szCs w:val="16"/>
        </w:rPr>
        <w:t>インターネット上での政治・選挙活動で、何が喜ばれるかを調査。</w:t>
      </w:r>
      <w:r w:rsidR="00C95439">
        <w:rPr>
          <w:rFonts w:ascii="HGPｺﾞｼｯｸM" w:eastAsia="HGPｺﾞｼｯｸM" w:hAnsi="メイリオ" w:cs="メイリオ" w:hint="eastAsia"/>
          <w:color w:val="000000" w:themeColor="text1"/>
          <w:sz w:val="16"/>
          <w:szCs w:val="16"/>
        </w:rPr>
        <w:t>海外で</w:t>
      </w:r>
      <w:r w:rsidR="00DA3F14">
        <w:rPr>
          <w:rFonts w:ascii="HGPｺﾞｼｯｸM" w:eastAsia="HGPｺﾞｼｯｸM" w:hAnsi="メイリオ" w:cs="メイリオ" w:hint="eastAsia"/>
          <w:color w:val="000000" w:themeColor="text1"/>
          <w:sz w:val="16"/>
          <w:szCs w:val="16"/>
        </w:rPr>
        <w:t>実際に展開された、政治関連のウェブ</w:t>
      </w:r>
      <w:r w:rsidR="00C95439">
        <w:rPr>
          <w:rFonts w:ascii="HGPｺﾞｼｯｸM" w:eastAsia="HGPｺﾞｼｯｸM" w:hAnsi="メイリオ" w:cs="メイリオ" w:hint="eastAsia"/>
          <w:color w:val="000000" w:themeColor="text1"/>
          <w:sz w:val="16"/>
          <w:szCs w:val="16"/>
        </w:rPr>
        <w:t>サービスやアプリに関</w:t>
      </w:r>
      <w:r w:rsidR="00DA3F14">
        <w:rPr>
          <w:rFonts w:ascii="HGPｺﾞｼｯｸM" w:eastAsia="HGPｺﾞｼｯｸM" w:hAnsi="メイリオ" w:cs="メイリオ" w:hint="eastAsia"/>
          <w:color w:val="000000" w:themeColor="text1"/>
          <w:sz w:val="16"/>
          <w:szCs w:val="16"/>
        </w:rPr>
        <w:t>する</w:t>
      </w:r>
      <w:r w:rsidR="00FC7FBA">
        <w:rPr>
          <w:rFonts w:ascii="HGPｺﾞｼｯｸM" w:eastAsia="HGPｺﾞｼｯｸM" w:hAnsi="メイリオ" w:cs="メイリオ" w:hint="eastAsia"/>
          <w:color w:val="000000" w:themeColor="text1"/>
          <w:sz w:val="16"/>
          <w:szCs w:val="16"/>
        </w:rPr>
        <w:t>興味</w:t>
      </w:r>
      <w:r>
        <w:rPr>
          <w:rFonts w:ascii="HGPｺﾞｼｯｸM" w:eastAsia="HGPｺﾞｼｯｸM" w:hAnsi="メイリオ" w:cs="メイリオ" w:hint="eastAsia"/>
          <w:color w:val="000000" w:themeColor="text1"/>
          <w:sz w:val="16"/>
          <w:szCs w:val="16"/>
        </w:rPr>
        <w:t>で</w:t>
      </w:r>
      <w:r w:rsidR="00DA3F14">
        <w:rPr>
          <w:rFonts w:ascii="HGPｺﾞｼｯｸM" w:eastAsia="HGPｺﾞｼｯｸM" w:hAnsi="メイリオ" w:cs="メイリオ" w:hint="eastAsia"/>
          <w:color w:val="000000" w:themeColor="text1"/>
          <w:sz w:val="16"/>
          <w:szCs w:val="16"/>
        </w:rPr>
        <w:t>は、</w:t>
      </w:r>
      <w:r w:rsidR="00C95439">
        <w:rPr>
          <w:rFonts w:ascii="HGPｺﾞｼｯｸM" w:eastAsia="HGPｺﾞｼｯｸM" w:hAnsi="メイリオ" w:cs="メイリオ" w:hint="eastAsia"/>
          <w:color w:val="000000" w:themeColor="text1"/>
          <w:sz w:val="16"/>
          <w:szCs w:val="16"/>
        </w:rPr>
        <w:t>「</w:t>
      </w:r>
      <w:r w:rsidR="00C95439" w:rsidRPr="00C95439">
        <w:rPr>
          <w:rFonts w:ascii="HGPｺﾞｼｯｸM" w:eastAsia="HGPｺﾞｼｯｸM" w:hAnsi="メイリオ" w:cs="メイリオ" w:hint="eastAsia"/>
          <w:color w:val="000000" w:themeColor="text1"/>
          <w:sz w:val="16"/>
          <w:szCs w:val="16"/>
        </w:rPr>
        <w:t>個人の経済事情にどの程度影響を与えるか試算ができる</w:t>
      </w:r>
      <w:r w:rsidR="00C95439">
        <w:rPr>
          <w:rFonts w:ascii="HGPｺﾞｼｯｸM" w:eastAsia="HGPｺﾞｼｯｸM" w:hAnsi="メイリオ" w:cs="メイリオ" w:hint="eastAsia"/>
          <w:color w:val="000000" w:themeColor="text1"/>
          <w:sz w:val="16"/>
          <w:szCs w:val="16"/>
        </w:rPr>
        <w:t>」</w:t>
      </w:r>
      <w:r w:rsidR="00E95E6F">
        <w:rPr>
          <w:rFonts w:ascii="HGPｺﾞｼｯｸM" w:eastAsia="HGPｺﾞｼｯｸM" w:hAnsi="メイリオ" w:cs="メイリオ" w:hint="eastAsia"/>
          <w:color w:val="000000" w:themeColor="text1"/>
          <w:sz w:val="16"/>
          <w:szCs w:val="16"/>
        </w:rPr>
        <w:t>サービスが最も人気</w:t>
      </w:r>
      <w:r w:rsidR="00DA3F14">
        <w:rPr>
          <w:rFonts w:ascii="HGPｺﾞｼｯｸM" w:eastAsia="HGPｺﾞｼｯｸM" w:hAnsi="メイリオ" w:cs="メイリオ" w:hint="eastAsia"/>
          <w:color w:val="000000" w:themeColor="text1"/>
          <w:sz w:val="16"/>
          <w:szCs w:val="16"/>
        </w:rPr>
        <w:t>。政治やインターネット選挙に関</w:t>
      </w:r>
      <w:r w:rsidR="008F38AE">
        <w:rPr>
          <w:rFonts w:ascii="HGPｺﾞｼｯｸM" w:eastAsia="HGPｺﾞｼｯｸM" w:hAnsi="メイリオ" w:cs="メイリオ" w:hint="eastAsia"/>
          <w:color w:val="000000" w:themeColor="text1"/>
          <w:sz w:val="16"/>
          <w:szCs w:val="16"/>
        </w:rPr>
        <w:t>して希望したい</w:t>
      </w:r>
      <w:r w:rsidR="00FC7FBA">
        <w:rPr>
          <w:rFonts w:ascii="HGPｺﾞｼｯｸM" w:eastAsia="HGPｺﾞｼｯｸM" w:hAnsi="メイリオ" w:cs="メイリオ" w:hint="eastAsia"/>
          <w:color w:val="000000" w:themeColor="text1"/>
          <w:sz w:val="16"/>
          <w:szCs w:val="16"/>
        </w:rPr>
        <w:t>ウェブコンテンツでは</w:t>
      </w:r>
      <w:r>
        <w:rPr>
          <w:rFonts w:ascii="HGPｺﾞｼｯｸM" w:eastAsia="HGPｺﾞｼｯｸM" w:hAnsi="メイリオ" w:cs="メイリオ" w:hint="eastAsia"/>
          <w:color w:val="000000" w:themeColor="text1"/>
          <w:sz w:val="16"/>
          <w:szCs w:val="16"/>
        </w:rPr>
        <w:t>、</w:t>
      </w:r>
      <w:r w:rsidR="008F38AE">
        <w:rPr>
          <w:rFonts w:ascii="HGPｺﾞｼｯｸM" w:eastAsia="HGPｺﾞｼｯｸM" w:hAnsi="メイリオ" w:cs="メイリオ" w:hint="eastAsia"/>
          <w:color w:val="000000" w:themeColor="text1"/>
          <w:sz w:val="16"/>
          <w:szCs w:val="16"/>
        </w:rPr>
        <w:t>５０％が</w:t>
      </w:r>
      <w:r w:rsidR="00E95E6F">
        <w:rPr>
          <w:rFonts w:ascii="HGPｺﾞｼｯｸM" w:eastAsia="HGPｺﾞｼｯｸM" w:hAnsi="メイリオ" w:cs="メイリオ" w:hint="eastAsia"/>
          <w:color w:val="000000" w:themeColor="text1"/>
          <w:sz w:val="16"/>
          <w:szCs w:val="16"/>
        </w:rPr>
        <w:t>「</w:t>
      </w:r>
      <w:r w:rsidR="00E95E6F" w:rsidRPr="00E95E6F">
        <w:rPr>
          <w:rFonts w:ascii="HGPｺﾞｼｯｸM" w:eastAsia="HGPｺﾞｼｯｸM" w:hAnsi="メイリオ" w:cs="メイリオ" w:hint="eastAsia"/>
          <w:color w:val="000000" w:themeColor="text1"/>
          <w:sz w:val="16"/>
          <w:szCs w:val="16"/>
        </w:rPr>
        <w:t>党・政治家ごとに公約やマニフェストがまとめてあるもの</w:t>
      </w:r>
      <w:r w:rsidR="00923E69">
        <w:rPr>
          <w:rFonts w:ascii="HGPｺﾞｼｯｸM" w:eastAsia="HGPｺﾞｼｯｸM" w:hAnsi="メイリオ" w:cs="メイリオ" w:hint="eastAsia"/>
          <w:color w:val="000000" w:themeColor="text1"/>
          <w:sz w:val="16"/>
          <w:szCs w:val="16"/>
        </w:rPr>
        <w:t>」</w:t>
      </w:r>
      <w:r w:rsidR="008F38AE">
        <w:rPr>
          <w:rFonts w:ascii="HGPｺﾞｼｯｸM" w:eastAsia="HGPｺﾞｼｯｸM" w:hAnsi="メイリオ" w:cs="メイリオ" w:hint="eastAsia"/>
          <w:color w:val="000000" w:themeColor="text1"/>
          <w:sz w:val="16"/>
          <w:szCs w:val="16"/>
        </w:rPr>
        <w:t>と回答、次いで「</w:t>
      </w:r>
      <w:r w:rsidR="008F38AE" w:rsidRPr="008F38AE">
        <w:rPr>
          <w:rFonts w:ascii="HGPｺﾞｼｯｸM" w:eastAsia="HGPｺﾞｼｯｸM" w:hAnsi="メイリオ" w:cs="メイリオ" w:hint="eastAsia"/>
          <w:color w:val="000000" w:themeColor="text1"/>
          <w:sz w:val="16"/>
          <w:szCs w:val="16"/>
        </w:rPr>
        <w:t>党・政治家の政策や党の構成、実行内容などが分かるもの</w:t>
      </w:r>
      <w:r w:rsidR="008F38AE">
        <w:rPr>
          <w:rFonts w:ascii="HGPｺﾞｼｯｸM" w:eastAsia="HGPｺﾞｼｯｸM" w:hAnsi="メイリオ" w:cs="メイリオ" w:hint="eastAsia"/>
          <w:color w:val="000000" w:themeColor="text1"/>
          <w:sz w:val="16"/>
          <w:szCs w:val="16"/>
        </w:rPr>
        <w:t>」が選ばれ</w:t>
      </w:r>
      <w:r w:rsidR="00923E69">
        <w:rPr>
          <w:rFonts w:ascii="HGPｺﾞｼｯｸM" w:eastAsia="HGPｺﾞｼｯｸM" w:hAnsi="メイリオ" w:cs="メイリオ" w:hint="eastAsia"/>
          <w:color w:val="000000" w:themeColor="text1"/>
          <w:sz w:val="16"/>
          <w:szCs w:val="16"/>
        </w:rPr>
        <w:t>ました</w:t>
      </w:r>
      <w:r w:rsidR="00E95E6F">
        <w:rPr>
          <w:rFonts w:ascii="HGPｺﾞｼｯｸM" w:eastAsia="HGPｺﾞｼｯｸM" w:hAnsi="メイリオ" w:cs="メイリオ" w:hint="eastAsia"/>
          <w:color w:val="000000" w:themeColor="text1"/>
          <w:sz w:val="16"/>
          <w:szCs w:val="16"/>
        </w:rPr>
        <w:t>。</w:t>
      </w:r>
    </w:p>
    <w:p w:rsidR="008F38AE" w:rsidRDefault="00E95E6F" w:rsidP="00B66AF0">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有権者</w:t>
      </w:r>
      <w:r w:rsidR="004908C4">
        <w:rPr>
          <w:rFonts w:ascii="HGPｺﾞｼｯｸM" w:eastAsia="HGPｺﾞｼｯｸM" w:hAnsi="メイリオ" w:cs="メイリオ" w:hint="eastAsia"/>
          <w:color w:val="000000" w:themeColor="text1"/>
          <w:sz w:val="16"/>
          <w:szCs w:val="16"/>
        </w:rPr>
        <w:t>の多く</w:t>
      </w:r>
      <w:r>
        <w:rPr>
          <w:rFonts w:ascii="HGPｺﾞｼｯｸM" w:eastAsia="HGPｺﾞｼｯｸM" w:hAnsi="メイリオ" w:cs="メイリオ" w:hint="eastAsia"/>
          <w:color w:val="000000" w:themeColor="text1"/>
          <w:sz w:val="16"/>
          <w:szCs w:val="16"/>
        </w:rPr>
        <w:t>が</w:t>
      </w:r>
      <w:r w:rsidR="004908C4">
        <w:rPr>
          <w:rFonts w:ascii="HGPｺﾞｼｯｸM" w:eastAsia="HGPｺﾞｼｯｸM" w:hAnsi="メイリオ" w:cs="メイリオ" w:hint="eastAsia"/>
          <w:color w:val="000000" w:themeColor="text1"/>
          <w:sz w:val="16"/>
          <w:szCs w:val="16"/>
        </w:rPr>
        <w:t>求めていることは、自らの</w:t>
      </w:r>
      <w:r>
        <w:rPr>
          <w:rFonts w:ascii="HGPｺﾞｼｯｸM" w:eastAsia="HGPｺﾞｼｯｸM" w:hAnsi="メイリオ" w:cs="メイリオ" w:hint="eastAsia"/>
          <w:color w:val="000000" w:themeColor="text1"/>
          <w:sz w:val="16"/>
          <w:szCs w:val="16"/>
        </w:rPr>
        <w:t>生活</w:t>
      </w:r>
      <w:r w:rsidR="004908C4">
        <w:rPr>
          <w:rFonts w:ascii="HGPｺﾞｼｯｸM" w:eastAsia="HGPｺﾞｼｯｸM" w:hAnsi="メイリオ" w:cs="メイリオ" w:hint="eastAsia"/>
          <w:color w:val="000000" w:themeColor="text1"/>
          <w:sz w:val="16"/>
          <w:szCs w:val="16"/>
        </w:rPr>
        <w:t>への影響であり、それに合致した政党・候補者</w:t>
      </w:r>
      <w:r w:rsidR="00CD4EC7">
        <w:rPr>
          <w:rFonts w:ascii="HGPｺﾞｼｯｸM" w:eastAsia="HGPｺﾞｼｯｸM" w:hAnsi="メイリオ" w:cs="メイリオ" w:hint="eastAsia"/>
          <w:color w:val="000000" w:themeColor="text1"/>
          <w:sz w:val="16"/>
          <w:szCs w:val="16"/>
        </w:rPr>
        <w:t>を</w:t>
      </w:r>
      <w:r w:rsidR="008B3DDD">
        <w:rPr>
          <w:rFonts w:ascii="HGPｺﾞｼｯｸM" w:eastAsia="HGPｺﾞｼｯｸM" w:hAnsi="メイリオ" w:cs="メイリオ" w:hint="eastAsia"/>
          <w:color w:val="000000" w:themeColor="text1"/>
          <w:sz w:val="16"/>
          <w:szCs w:val="16"/>
        </w:rPr>
        <w:t>比較しながら判断したいという姿勢が見受けられます。</w:t>
      </w:r>
    </w:p>
    <w:p w:rsidR="008F38AE" w:rsidRDefault="008F38AE" w:rsidP="00B66AF0">
      <w:pPr>
        <w:rPr>
          <w:rFonts w:ascii="HGPｺﾞｼｯｸM" w:eastAsia="HGPｺﾞｼｯｸM" w:hAnsi="メイリオ" w:cs="メイリオ"/>
          <w:color w:val="000000" w:themeColor="text1"/>
          <w:sz w:val="16"/>
          <w:szCs w:val="16"/>
        </w:rPr>
      </w:pPr>
    </w:p>
    <w:p w:rsidR="00045E6C" w:rsidRDefault="008F38AE" w:rsidP="00B66AF0">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反面</w:t>
      </w:r>
      <w:r w:rsidR="008B3DDD">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回答が少なかったのは</w:t>
      </w:r>
      <w:r w:rsidR="00045E6C">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w:t>
      </w:r>
      <w:r w:rsidRPr="008F38AE">
        <w:rPr>
          <w:rFonts w:ascii="HGPｺﾞｼｯｸM" w:eastAsia="HGPｺﾞｼｯｸM" w:hAnsi="メイリオ" w:cs="メイリオ" w:hint="eastAsia"/>
          <w:color w:val="000000" w:themeColor="text1"/>
          <w:sz w:val="16"/>
          <w:szCs w:val="16"/>
        </w:rPr>
        <w:t>自分の意見と近い人を探すことができるサービス</w:t>
      </w:r>
      <w:r w:rsidR="00045E6C">
        <w:rPr>
          <w:rFonts w:ascii="HGPｺﾞｼｯｸM" w:eastAsia="HGPｺﾞｼｯｸM" w:hAnsi="メイリオ" w:cs="メイリオ" w:hint="eastAsia"/>
          <w:color w:val="000000" w:themeColor="text1"/>
          <w:sz w:val="16"/>
          <w:szCs w:val="16"/>
        </w:rPr>
        <w:t>・・・１６％</w:t>
      </w:r>
      <w:r>
        <w:rPr>
          <w:rFonts w:ascii="HGPｺﾞｼｯｸM" w:eastAsia="HGPｺﾞｼｯｸM" w:hAnsi="メイリオ" w:cs="メイリオ" w:hint="eastAsia"/>
          <w:color w:val="000000" w:themeColor="text1"/>
          <w:sz w:val="16"/>
          <w:szCs w:val="16"/>
        </w:rPr>
        <w:t>」や「</w:t>
      </w:r>
      <w:r w:rsidRPr="008F38AE">
        <w:rPr>
          <w:rFonts w:ascii="HGPｺﾞｼｯｸM" w:eastAsia="HGPｺﾞｼｯｸM" w:hAnsi="メイリオ" w:cs="メイリオ" w:hint="eastAsia"/>
          <w:color w:val="000000" w:themeColor="text1"/>
          <w:sz w:val="16"/>
          <w:szCs w:val="16"/>
        </w:rPr>
        <w:t>政治家や政党についての著名人による比較解説</w:t>
      </w:r>
      <w:r w:rsidR="00045E6C">
        <w:rPr>
          <w:rFonts w:ascii="HGPｺﾞｼｯｸM" w:eastAsia="HGPｺﾞｼｯｸM" w:hAnsi="メイリオ" w:cs="メイリオ" w:hint="eastAsia"/>
          <w:color w:val="000000" w:themeColor="text1"/>
          <w:sz w:val="16"/>
          <w:szCs w:val="16"/>
        </w:rPr>
        <w:t>・・・２３％</w:t>
      </w:r>
      <w:r>
        <w:rPr>
          <w:rFonts w:ascii="HGPｺﾞｼｯｸM" w:eastAsia="HGPｺﾞｼｯｸM" w:hAnsi="メイリオ" w:cs="メイリオ" w:hint="eastAsia"/>
          <w:color w:val="000000" w:themeColor="text1"/>
          <w:sz w:val="16"/>
          <w:szCs w:val="16"/>
        </w:rPr>
        <w:t>」</w:t>
      </w:r>
      <w:r w:rsidR="00045E6C">
        <w:rPr>
          <w:rFonts w:ascii="HGPｺﾞｼｯｸM" w:eastAsia="HGPｺﾞｼｯｸM" w:hAnsi="メイリオ" w:cs="メイリオ" w:hint="eastAsia"/>
          <w:color w:val="000000" w:themeColor="text1"/>
          <w:sz w:val="16"/>
          <w:szCs w:val="16"/>
        </w:rPr>
        <w:t>「</w:t>
      </w:r>
      <w:r w:rsidR="00045E6C" w:rsidRPr="00045E6C">
        <w:rPr>
          <w:rFonts w:ascii="HGPｺﾞｼｯｸM" w:eastAsia="HGPｺﾞｼｯｸM" w:hAnsi="メイリオ" w:cs="メイリオ" w:hint="eastAsia"/>
          <w:color w:val="000000" w:themeColor="text1"/>
          <w:sz w:val="16"/>
          <w:szCs w:val="16"/>
        </w:rPr>
        <w:t>誰（党）が支持されているのか、リアルタイムデータがわかるまとめ</w:t>
      </w:r>
      <w:r w:rsidR="00045E6C">
        <w:rPr>
          <w:rFonts w:ascii="HGPｺﾞｼｯｸM" w:eastAsia="HGPｺﾞｼｯｸM" w:hAnsi="メイリオ" w:cs="メイリオ" w:hint="eastAsia"/>
          <w:color w:val="000000" w:themeColor="text1"/>
          <w:sz w:val="16"/>
          <w:szCs w:val="16"/>
        </w:rPr>
        <w:t>・・・２０％」</w:t>
      </w:r>
      <w:r w:rsidR="00CD4EC7">
        <w:rPr>
          <w:rFonts w:ascii="HGPｺﾞｼｯｸM" w:eastAsia="HGPｺﾞｼｯｸM" w:hAnsi="メイリオ" w:cs="メイリオ" w:hint="eastAsia"/>
          <w:color w:val="000000" w:themeColor="text1"/>
          <w:sz w:val="16"/>
          <w:szCs w:val="16"/>
        </w:rPr>
        <w:t>でした</w:t>
      </w:r>
      <w:r>
        <w:rPr>
          <w:rFonts w:ascii="HGPｺﾞｼｯｸM" w:eastAsia="HGPｺﾞｼｯｸM" w:hAnsi="メイリオ" w:cs="メイリオ" w:hint="eastAsia"/>
          <w:color w:val="000000" w:themeColor="text1"/>
          <w:sz w:val="16"/>
          <w:szCs w:val="16"/>
        </w:rPr>
        <w:t>。</w:t>
      </w:r>
      <w:r w:rsidR="00E95E6F">
        <w:rPr>
          <w:rFonts w:ascii="HGPｺﾞｼｯｸM" w:eastAsia="HGPｺﾞｼｯｸM" w:hAnsi="メイリオ" w:cs="メイリオ" w:hint="eastAsia"/>
          <w:color w:val="000000" w:themeColor="text1"/>
          <w:sz w:val="16"/>
          <w:szCs w:val="16"/>
        </w:rPr>
        <w:t>同じ考えの有権者を探すことや</w:t>
      </w:r>
      <w:r w:rsidR="008B3DDD">
        <w:rPr>
          <w:rFonts w:ascii="HGPｺﾞｼｯｸM" w:eastAsia="HGPｺﾞｼｯｸM" w:hAnsi="メイリオ" w:cs="メイリオ" w:hint="eastAsia"/>
          <w:color w:val="000000" w:themeColor="text1"/>
          <w:sz w:val="16"/>
          <w:szCs w:val="16"/>
        </w:rPr>
        <w:t>、</w:t>
      </w:r>
      <w:r w:rsidR="00E95E6F">
        <w:rPr>
          <w:rFonts w:ascii="HGPｺﾞｼｯｸM" w:eastAsia="HGPｺﾞｼｯｸM" w:hAnsi="メイリオ" w:cs="メイリオ" w:hint="eastAsia"/>
          <w:color w:val="000000" w:themeColor="text1"/>
          <w:sz w:val="16"/>
          <w:szCs w:val="16"/>
        </w:rPr>
        <w:t>有識者の意見などは</w:t>
      </w:r>
      <w:r w:rsidR="00CD4EC7">
        <w:rPr>
          <w:rFonts w:ascii="HGPｺﾞｼｯｸM" w:eastAsia="HGPｺﾞｼｯｸM" w:hAnsi="メイリオ" w:cs="メイリオ" w:hint="eastAsia"/>
          <w:color w:val="000000" w:themeColor="text1"/>
          <w:sz w:val="16"/>
          <w:szCs w:val="16"/>
        </w:rPr>
        <w:t>期待しておらず</w:t>
      </w:r>
      <w:r>
        <w:rPr>
          <w:rFonts w:ascii="HGPｺﾞｼｯｸM" w:eastAsia="HGPｺﾞｼｯｸM" w:hAnsi="メイリオ" w:cs="メイリオ" w:hint="eastAsia"/>
          <w:color w:val="000000" w:themeColor="text1"/>
          <w:sz w:val="16"/>
          <w:szCs w:val="16"/>
        </w:rPr>
        <w:t>、</w:t>
      </w:r>
      <w:r w:rsidR="000A13B0">
        <w:rPr>
          <w:rFonts w:ascii="HGPｺﾞｼｯｸM" w:eastAsia="HGPｺﾞｼｯｸM" w:hAnsi="メイリオ" w:cs="メイリオ" w:hint="eastAsia"/>
          <w:color w:val="000000" w:themeColor="text1"/>
          <w:sz w:val="16"/>
          <w:szCs w:val="16"/>
        </w:rPr>
        <w:t>自身</w:t>
      </w:r>
      <w:r w:rsidR="00167CA5">
        <w:rPr>
          <w:rFonts w:ascii="HGPｺﾞｼｯｸM" w:eastAsia="HGPｺﾞｼｯｸM" w:hAnsi="メイリオ" w:cs="メイリオ" w:hint="eastAsia"/>
          <w:color w:val="000000" w:themeColor="text1"/>
          <w:sz w:val="16"/>
          <w:szCs w:val="16"/>
        </w:rPr>
        <w:t>で</w:t>
      </w:r>
      <w:r w:rsidR="00E95E6F">
        <w:rPr>
          <w:rFonts w:ascii="HGPｺﾞｼｯｸM" w:eastAsia="HGPｺﾞｼｯｸM" w:hAnsi="メイリオ" w:cs="メイリオ" w:hint="eastAsia"/>
          <w:color w:val="000000" w:themeColor="text1"/>
          <w:sz w:val="16"/>
          <w:szCs w:val="16"/>
        </w:rPr>
        <w:t>考</w:t>
      </w:r>
      <w:r w:rsidR="00167CA5">
        <w:rPr>
          <w:rFonts w:ascii="HGPｺﾞｼｯｸM" w:eastAsia="HGPｺﾞｼｯｸM" w:hAnsi="メイリオ" w:cs="メイリオ" w:hint="eastAsia"/>
          <w:color w:val="000000" w:themeColor="text1"/>
          <w:sz w:val="16"/>
          <w:szCs w:val="16"/>
        </w:rPr>
        <w:t>え、選び、参加</w:t>
      </w:r>
      <w:r>
        <w:rPr>
          <w:rFonts w:ascii="HGPｺﾞｼｯｸM" w:eastAsia="HGPｺﾞｼｯｸM" w:hAnsi="メイリオ" w:cs="メイリオ" w:hint="eastAsia"/>
          <w:color w:val="000000" w:themeColor="text1"/>
          <w:sz w:val="16"/>
          <w:szCs w:val="16"/>
        </w:rPr>
        <w:t>したいと考える</w:t>
      </w:r>
      <w:r w:rsidR="00167CA5">
        <w:rPr>
          <w:rFonts w:ascii="HGPｺﾞｼｯｸM" w:eastAsia="HGPｺﾞｼｯｸM" w:hAnsi="メイリオ" w:cs="メイリオ" w:hint="eastAsia"/>
          <w:color w:val="000000" w:themeColor="text1"/>
          <w:sz w:val="16"/>
          <w:szCs w:val="16"/>
        </w:rPr>
        <w:t>有権者</w:t>
      </w:r>
      <w:r w:rsidR="00045E6C">
        <w:rPr>
          <w:rFonts w:ascii="HGPｺﾞｼｯｸM" w:eastAsia="HGPｺﾞｼｯｸM" w:hAnsi="メイリオ" w:cs="メイリオ" w:hint="eastAsia"/>
          <w:color w:val="000000" w:themeColor="text1"/>
          <w:sz w:val="16"/>
          <w:szCs w:val="16"/>
        </w:rPr>
        <w:t>が多い結果</w:t>
      </w:r>
      <w:r w:rsidR="00167CA5">
        <w:rPr>
          <w:rFonts w:ascii="HGPｺﾞｼｯｸM" w:eastAsia="HGPｺﾞｼｯｸM" w:hAnsi="メイリオ" w:cs="メイリオ" w:hint="eastAsia"/>
          <w:color w:val="000000" w:themeColor="text1"/>
          <w:sz w:val="16"/>
          <w:szCs w:val="16"/>
        </w:rPr>
        <w:t>となりました</w:t>
      </w:r>
      <w:r w:rsidR="00E95E6F">
        <w:rPr>
          <w:rFonts w:ascii="HGPｺﾞｼｯｸM" w:eastAsia="HGPｺﾞｼｯｸM" w:hAnsi="メイリオ" w:cs="メイリオ" w:hint="eastAsia"/>
          <w:color w:val="000000" w:themeColor="text1"/>
          <w:sz w:val="16"/>
          <w:szCs w:val="16"/>
        </w:rPr>
        <w:t>。</w:t>
      </w:r>
    </w:p>
    <w:p w:rsidR="00C95439" w:rsidRDefault="00C95439" w:rsidP="00C95439">
      <w:pPr>
        <w:rPr>
          <w:rFonts w:ascii="HGPｺﾞｼｯｸM" w:eastAsia="HGPｺﾞｼｯｸM" w:hAnsi="メイリオ" w:cs="メイリオ"/>
          <w:color w:val="000000" w:themeColor="text1"/>
          <w:sz w:val="16"/>
          <w:szCs w:val="16"/>
        </w:rPr>
      </w:pPr>
    </w:p>
    <w:p w:rsidR="00C95439" w:rsidRDefault="00E95E6F" w:rsidP="00E95E6F">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Q.</w:t>
      </w:r>
      <w:r w:rsidRPr="00E95E6F">
        <w:rPr>
          <w:rFonts w:ascii="HGPｺﾞｼｯｸM" w:eastAsia="HGPｺﾞｼｯｸM" w:hAnsi="メイリオ" w:cs="メイリオ" w:hint="eastAsia"/>
          <w:color w:val="000000" w:themeColor="text1"/>
          <w:sz w:val="16"/>
          <w:szCs w:val="16"/>
        </w:rPr>
        <w:t>以下は海外で実用化されている選挙のサービスやアプリです。この中であったらいいなと思うサービスやアプリはありますか。</w:t>
      </w:r>
    </w:p>
    <w:p w:rsidR="00C95439" w:rsidRDefault="00106D30" w:rsidP="00A7118E">
      <w:pPr>
        <w:jc w:val="center"/>
        <w:rPr>
          <w:ins w:id="6" w:author="y_shimanoe" w:date="2014-12-15T15:34:00Z"/>
          <w:rFonts w:ascii="HGPｺﾞｼｯｸM" w:eastAsia="HGPｺﾞｼｯｸM" w:hAnsi="メイリオ" w:cs="メイリオ" w:hint="eastAsia"/>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5822D936" wp14:editId="4BF3C149">
            <wp:extent cx="3221619" cy="2947161"/>
            <wp:effectExtent l="0" t="0" r="0" b="5715"/>
            <wp:docPr id="6" name="図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以下は海外で実用化されてい.jpg"/>
                    <pic:cNvPicPr/>
                  </pic:nvPicPr>
                  <pic:blipFill>
                    <a:blip r:embed="rId16">
                      <a:extLst>
                        <a:ext uri="{28A0092B-C50C-407E-A947-70E740481C1C}">
                          <a14:useLocalDpi xmlns:a14="http://schemas.microsoft.com/office/drawing/2010/main" val="0"/>
                        </a:ext>
                      </a:extLst>
                    </a:blip>
                    <a:stretch>
                      <a:fillRect/>
                    </a:stretch>
                  </pic:blipFill>
                  <pic:spPr>
                    <a:xfrm>
                      <a:off x="0" y="0"/>
                      <a:ext cx="3219291" cy="2945031"/>
                    </a:xfrm>
                    <a:prstGeom prst="rect">
                      <a:avLst/>
                    </a:prstGeom>
                  </pic:spPr>
                </pic:pic>
              </a:graphicData>
            </a:graphic>
          </wp:inline>
        </w:drawing>
      </w:r>
    </w:p>
    <w:p w:rsidR="0014250D" w:rsidRPr="00C95439" w:rsidRDefault="0014250D" w:rsidP="00A7118E">
      <w:pPr>
        <w:jc w:val="center"/>
        <w:rPr>
          <w:rFonts w:ascii="HGPｺﾞｼｯｸM" w:eastAsia="HGPｺﾞｼｯｸM" w:hAnsi="メイリオ" w:cs="メイリオ"/>
          <w:color w:val="000000" w:themeColor="text1"/>
          <w:sz w:val="16"/>
          <w:szCs w:val="16"/>
        </w:rPr>
      </w:pPr>
    </w:p>
    <w:p w:rsidR="00A70E05" w:rsidRDefault="00E95E6F" w:rsidP="00E95E6F">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Q.</w:t>
      </w:r>
      <w:r w:rsidRPr="00E95E6F">
        <w:rPr>
          <w:rFonts w:ascii="HGPｺﾞｼｯｸM" w:eastAsia="HGPｺﾞｼｯｸM" w:hAnsi="メイリオ" w:cs="メイリオ" w:hint="eastAsia"/>
          <w:color w:val="000000" w:themeColor="text1"/>
          <w:sz w:val="16"/>
          <w:szCs w:val="16"/>
        </w:rPr>
        <w:t>政策などの情報</w:t>
      </w:r>
      <w:r w:rsidR="0023284B">
        <w:rPr>
          <w:rFonts w:ascii="HGPｺﾞｼｯｸM" w:eastAsia="HGPｺﾞｼｯｸM" w:hAnsi="メイリオ" w:cs="メイリオ" w:hint="eastAsia"/>
          <w:color w:val="000000" w:themeColor="text1"/>
          <w:sz w:val="16"/>
          <w:szCs w:val="16"/>
        </w:rPr>
        <w:t>を</w:t>
      </w:r>
      <w:r w:rsidRPr="00E95E6F">
        <w:rPr>
          <w:rFonts w:ascii="HGPｺﾞｼｯｸM" w:eastAsia="HGPｺﾞｼｯｸM" w:hAnsi="メイリオ" w:cs="メイリオ" w:hint="eastAsia"/>
          <w:color w:val="000000" w:themeColor="text1"/>
          <w:sz w:val="16"/>
          <w:szCs w:val="16"/>
        </w:rPr>
        <w:t>まとめ</w:t>
      </w:r>
      <w:r w:rsidR="0023284B">
        <w:rPr>
          <w:rFonts w:ascii="HGPｺﾞｼｯｸM" w:eastAsia="HGPｺﾞｼｯｸM" w:hAnsi="メイリオ" w:cs="メイリオ" w:hint="eastAsia"/>
          <w:color w:val="000000" w:themeColor="text1"/>
          <w:sz w:val="16"/>
          <w:szCs w:val="16"/>
        </w:rPr>
        <w:t>た</w:t>
      </w:r>
      <w:r w:rsidRPr="00E95E6F">
        <w:rPr>
          <w:rFonts w:ascii="HGPｺﾞｼｯｸM" w:eastAsia="HGPｺﾞｼｯｸM" w:hAnsi="メイリオ" w:cs="メイリオ" w:hint="eastAsia"/>
          <w:color w:val="000000" w:themeColor="text1"/>
          <w:sz w:val="16"/>
          <w:szCs w:val="16"/>
        </w:rPr>
        <w:t>サイトがあった場合、どの様なコンテンツを希望しますか。</w:t>
      </w:r>
    </w:p>
    <w:p w:rsidR="00A70E05" w:rsidRDefault="00A7118E" w:rsidP="00A7118E">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1994E30D" wp14:editId="7FD71D6B">
            <wp:extent cx="3278320" cy="2470045"/>
            <wp:effectExtent l="0" t="0" r="0" b="6985"/>
            <wp:docPr id="14" name="図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政策などの情報まとめのサイ.jpg"/>
                    <pic:cNvPicPr/>
                  </pic:nvPicPr>
                  <pic:blipFill>
                    <a:blip r:embed="rId17">
                      <a:extLst>
                        <a:ext uri="{28A0092B-C50C-407E-A947-70E740481C1C}">
                          <a14:useLocalDpi xmlns:a14="http://schemas.microsoft.com/office/drawing/2010/main" val="0"/>
                        </a:ext>
                      </a:extLst>
                    </a:blip>
                    <a:stretch>
                      <a:fillRect/>
                    </a:stretch>
                  </pic:blipFill>
                  <pic:spPr>
                    <a:xfrm>
                      <a:off x="0" y="0"/>
                      <a:ext cx="3277338" cy="2469305"/>
                    </a:xfrm>
                    <a:prstGeom prst="rect">
                      <a:avLst/>
                    </a:prstGeom>
                  </pic:spPr>
                </pic:pic>
              </a:graphicData>
            </a:graphic>
          </wp:inline>
        </w:drawing>
      </w:r>
    </w:p>
    <w:p w:rsidR="00E95E6F" w:rsidRDefault="00E95E6F" w:rsidP="00D63C3B">
      <w:pPr>
        <w:jc w:val="left"/>
        <w:rPr>
          <w:rFonts w:ascii="HGPｺﾞｼｯｸM" w:eastAsia="HGPｺﾞｼｯｸM" w:hAnsi="メイリオ" w:cs="メイリオ"/>
          <w:color w:val="000000" w:themeColor="text1"/>
          <w:sz w:val="16"/>
          <w:szCs w:val="16"/>
        </w:rPr>
      </w:pPr>
    </w:p>
    <w:p w:rsidR="00045E6C" w:rsidRDefault="00045E6C" w:rsidP="00D63C3B">
      <w:pPr>
        <w:jc w:val="left"/>
        <w:rPr>
          <w:rFonts w:ascii="HGPｺﾞｼｯｸM" w:eastAsia="HGPｺﾞｼｯｸM" w:hAnsi="メイリオ" w:cs="メイリオ"/>
          <w:color w:val="000000" w:themeColor="text1"/>
          <w:sz w:val="16"/>
          <w:szCs w:val="16"/>
        </w:rPr>
      </w:pPr>
    </w:p>
    <w:p w:rsidR="00143226" w:rsidRDefault="00143226" w:rsidP="00143226">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b/>
          <w:color w:val="000000" w:themeColor="text1"/>
          <w:szCs w:val="21"/>
        </w:rPr>
        <w:t>■「</w:t>
      </w:r>
      <w:r w:rsidRPr="00143226">
        <w:rPr>
          <w:rFonts w:ascii="HGPｺﾞｼｯｸM" w:eastAsia="HGPｺﾞｼｯｸM" w:hAnsi="メイリオ" w:cs="メイリオ" w:hint="eastAsia"/>
          <w:b/>
          <w:color w:val="000000" w:themeColor="text1"/>
          <w:szCs w:val="21"/>
        </w:rPr>
        <w:t>ブログ・SNS</w:t>
      </w:r>
      <w:r>
        <w:rPr>
          <w:rFonts w:ascii="HGPｺﾞｼｯｸM" w:eastAsia="HGPｺﾞｼｯｸM" w:hAnsi="メイリオ" w:cs="メイリオ" w:hint="eastAsia"/>
          <w:b/>
          <w:color w:val="000000" w:themeColor="text1"/>
          <w:szCs w:val="21"/>
        </w:rPr>
        <w:t>などを頻繁に更新する議員に好感を持ちますか？」・・・</w:t>
      </w:r>
      <w:r w:rsidR="0023284B">
        <w:rPr>
          <w:rFonts w:ascii="HGPｺﾞｼｯｸM" w:eastAsia="HGPｺﾞｼｯｸM" w:hAnsi="メイリオ" w:cs="メイリオ" w:hint="eastAsia"/>
          <w:b/>
          <w:color w:val="000000" w:themeColor="text1"/>
          <w:szCs w:val="21"/>
        </w:rPr>
        <w:t>どの年代も５０％が「好感を持つ」と好意的な意見。</w:t>
      </w:r>
      <w:r w:rsidR="006F031A">
        <w:rPr>
          <w:rFonts w:ascii="HGPｺﾞｼｯｸM" w:eastAsia="HGPｺﾞｼｯｸM" w:hAnsi="メイリオ" w:cs="メイリオ" w:hint="eastAsia"/>
          <w:b/>
          <w:color w:val="000000" w:themeColor="text1"/>
          <w:szCs w:val="21"/>
        </w:rPr>
        <w:t>適度な更新が好評</w:t>
      </w:r>
    </w:p>
    <w:p w:rsidR="00143226" w:rsidRDefault="00143226" w:rsidP="00143226">
      <w:pPr>
        <w:jc w:val="center"/>
        <w:rPr>
          <w:rFonts w:ascii="HGPｺﾞｼｯｸM" w:eastAsia="HGPｺﾞｼｯｸM" w:hAnsi="メイリオ" w:cs="メイリオ"/>
          <w:color w:val="000000" w:themeColor="text1"/>
          <w:sz w:val="16"/>
          <w:szCs w:val="16"/>
        </w:rPr>
      </w:pPr>
    </w:p>
    <w:p w:rsidR="00143226" w:rsidRDefault="00143226" w:rsidP="00143226">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Q.</w:t>
      </w:r>
      <w:r w:rsidRPr="00143226">
        <w:rPr>
          <w:rFonts w:hint="eastAsia"/>
        </w:rPr>
        <w:t xml:space="preserve"> </w:t>
      </w:r>
      <w:r w:rsidRPr="00143226">
        <w:rPr>
          <w:rFonts w:ascii="HGPｺﾞｼｯｸM" w:eastAsia="HGPｺﾞｼｯｸM" w:hAnsi="メイリオ" w:cs="メイリオ" w:hint="eastAsia"/>
          <w:color w:val="000000" w:themeColor="text1"/>
          <w:sz w:val="16"/>
          <w:szCs w:val="16"/>
        </w:rPr>
        <w:t>ブログ・SNSなどを頻繁に更新する議員に好感を持ちますか。</w:t>
      </w:r>
    </w:p>
    <w:p w:rsidR="00E95E6F" w:rsidRDefault="00A7118E" w:rsidP="00106D30">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017DCE85" wp14:editId="5268674F">
            <wp:extent cx="3382322" cy="2194173"/>
            <wp:effectExtent l="0" t="0" r="8890" b="0"/>
            <wp:docPr id="15" name="図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ブログ・SNSなどを頻繁に更新.jpg"/>
                    <pic:cNvPicPr/>
                  </pic:nvPicPr>
                  <pic:blipFill>
                    <a:blip r:embed="rId18">
                      <a:extLst>
                        <a:ext uri="{28A0092B-C50C-407E-A947-70E740481C1C}">
                          <a14:useLocalDpi xmlns:a14="http://schemas.microsoft.com/office/drawing/2010/main" val="0"/>
                        </a:ext>
                      </a:extLst>
                    </a:blip>
                    <a:stretch>
                      <a:fillRect/>
                    </a:stretch>
                  </pic:blipFill>
                  <pic:spPr>
                    <a:xfrm>
                      <a:off x="0" y="0"/>
                      <a:ext cx="3383680" cy="2195054"/>
                    </a:xfrm>
                    <a:prstGeom prst="rect">
                      <a:avLst/>
                    </a:prstGeom>
                  </pic:spPr>
                </pic:pic>
              </a:graphicData>
            </a:graphic>
          </wp:inline>
        </w:drawing>
      </w:r>
    </w:p>
    <w:p w:rsidR="00A70E05" w:rsidRDefault="00A70E05" w:rsidP="00D63C3B">
      <w:pPr>
        <w:jc w:val="left"/>
        <w:rPr>
          <w:rFonts w:ascii="HGPｺﾞｼｯｸM" w:eastAsia="HGPｺﾞｼｯｸM" w:hAnsi="メイリオ" w:cs="メイリオ"/>
          <w:color w:val="000000" w:themeColor="text1"/>
          <w:sz w:val="16"/>
          <w:szCs w:val="16"/>
        </w:rPr>
      </w:pPr>
    </w:p>
    <w:p w:rsidR="00DC7081" w:rsidRDefault="006F031A" w:rsidP="006F031A">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政党や候補者の情報を最も身近に感じられるツールといえばブログやSNSですが、</w:t>
      </w:r>
      <w:r w:rsidR="00277ECD">
        <w:rPr>
          <w:rFonts w:ascii="HGPｺﾞｼｯｸM" w:eastAsia="HGPｺﾞｼｯｸM" w:hAnsi="メイリオ" w:cs="メイリオ" w:hint="eastAsia"/>
          <w:color w:val="000000" w:themeColor="text1"/>
          <w:sz w:val="16"/>
          <w:szCs w:val="16"/>
        </w:rPr>
        <w:t>その</w:t>
      </w:r>
      <w:r w:rsidR="0023284B">
        <w:rPr>
          <w:rFonts w:ascii="HGPｺﾞｼｯｸM" w:eastAsia="HGPｺﾞｼｯｸM" w:hAnsi="メイリオ" w:cs="メイリオ" w:hint="eastAsia"/>
          <w:color w:val="000000" w:themeColor="text1"/>
          <w:sz w:val="16"/>
          <w:szCs w:val="16"/>
        </w:rPr>
        <w:t>活用</w:t>
      </w:r>
      <w:r w:rsidR="00D456F1">
        <w:rPr>
          <w:rFonts w:ascii="HGPｺﾞｼｯｸM" w:eastAsia="HGPｺﾞｼｯｸM" w:hAnsi="メイリオ" w:cs="メイリオ" w:hint="eastAsia"/>
          <w:color w:val="000000" w:themeColor="text1"/>
          <w:sz w:val="16"/>
          <w:szCs w:val="16"/>
        </w:rPr>
        <w:t>は政治活動において効果があるのでしょうか。SNS活用についての好感度を調査したところ、更新</w:t>
      </w:r>
      <w:r w:rsidR="00277ECD">
        <w:rPr>
          <w:rFonts w:ascii="HGPｺﾞｼｯｸM" w:eastAsia="HGPｺﾞｼｯｸM" w:hAnsi="メイリオ" w:cs="メイリオ" w:hint="eastAsia"/>
          <w:color w:val="000000" w:themeColor="text1"/>
          <w:sz w:val="16"/>
          <w:szCs w:val="16"/>
        </w:rPr>
        <w:t>頻度</w:t>
      </w:r>
      <w:r w:rsidR="00D456F1">
        <w:rPr>
          <w:rFonts w:ascii="HGPｺﾞｼｯｸM" w:eastAsia="HGPｺﾞｼｯｸM" w:hAnsi="メイリオ" w:cs="メイリオ" w:hint="eastAsia"/>
          <w:color w:val="000000" w:themeColor="text1"/>
          <w:sz w:val="16"/>
          <w:szCs w:val="16"/>
        </w:rPr>
        <w:t>の高い議員に</w:t>
      </w:r>
      <w:r w:rsidR="00277ECD">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好感が持てる</w:t>
      </w:r>
      <w:r w:rsidR="00277ECD">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w:t>
      </w:r>
      <w:r w:rsidRPr="006F031A">
        <w:rPr>
          <w:rFonts w:ascii="HGPｺﾞｼｯｸM" w:eastAsia="HGPｺﾞｼｯｸM" w:hAnsi="メイリオ" w:cs="メイリオ" w:hint="eastAsia"/>
          <w:color w:val="000000" w:themeColor="text1"/>
          <w:sz w:val="16"/>
          <w:szCs w:val="16"/>
        </w:rPr>
        <w:t>どちらかというと好感を持つ</w:t>
      </w:r>
      <w:r>
        <w:rPr>
          <w:rFonts w:ascii="HGPｺﾞｼｯｸM" w:eastAsia="HGPｺﾞｼｯｸM" w:hAnsi="メイリオ" w:cs="メイリオ" w:hint="eastAsia"/>
          <w:color w:val="000000" w:themeColor="text1"/>
          <w:sz w:val="16"/>
          <w:szCs w:val="16"/>
        </w:rPr>
        <w:t>』</w:t>
      </w:r>
      <w:r w:rsidR="00D456F1">
        <w:rPr>
          <w:rFonts w:ascii="HGPｺﾞｼｯｸM" w:eastAsia="HGPｺﾞｼｯｸM" w:hAnsi="メイリオ" w:cs="メイリオ" w:hint="eastAsia"/>
          <w:color w:val="000000" w:themeColor="text1"/>
          <w:sz w:val="16"/>
          <w:szCs w:val="16"/>
        </w:rPr>
        <w:t>と答えた</w:t>
      </w:r>
      <w:r w:rsidR="00277ECD">
        <w:rPr>
          <w:rFonts w:ascii="HGPｺﾞｼｯｸM" w:eastAsia="HGPｺﾞｼｯｸM" w:hAnsi="メイリオ" w:cs="メイリオ" w:hint="eastAsia"/>
          <w:color w:val="000000" w:themeColor="text1"/>
          <w:sz w:val="16"/>
          <w:szCs w:val="16"/>
        </w:rPr>
        <w:t>割合</w:t>
      </w:r>
      <w:r w:rsidR="00D456F1">
        <w:rPr>
          <w:rFonts w:ascii="HGPｺﾞｼｯｸM" w:eastAsia="HGPｺﾞｼｯｸM" w:hAnsi="メイリオ" w:cs="メイリオ" w:hint="eastAsia"/>
          <w:color w:val="000000" w:themeColor="text1"/>
          <w:sz w:val="16"/>
          <w:szCs w:val="16"/>
        </w:rPr>
        <w:t>は</w:t>
      </w:r>
      <w:r w:rsidR="00DC7081">
        <w:rPr>
          <w:rFonts w:ascii="HGPｺﾞｼｯｸM" w:eastAsia="HGPｺﾞｼｯｸM" w:hAnsi="メイリオ" w:cs="メイリオ" w:hint="eastAsia"/>
          <w:color w:val="000000" w:themeColor="text1"/>
          <w:sz w:val="16"/>
          <w:szCs w:val="16"/>
        </w:rPr>
        <w:t>、</w:t>
      </w:r>
      <w:r w:rsidR="00D456F1">
        <w:rPr>
          <w:rFonts w:ascii="HGPｺﾞｼｯｸM" w:eastAsia="HGPｺﾞｼｯｸM" w:hAnsi="メイリオ" w:cs="メイリオ" w:hint="eastAsia"/>
          <w:color w:val="000000" w:themeColor="text1"/>
          <w:sz w:val="16"/>
          <w:szCs w:val="16"/>
        </w:rPr>
        <w:t>全ての年代</w:t>
      </w:r>
      <w:r w:rsidR="00DC7081">
        <w:rPr>
          <w:rFonts w:ascii="HGPｺﾞｼｯｸM" w:eastAsia="HGPｺﾞｼｯｸM" w:hAnsi="メイリオ" w:cs="メイリオ" w:hint="eastAsia"/>
          <w:color w:val="000000" w:themeColor="text1"/>
          <w:sz w:val="16"/>
          <w:szCs w:val="16"/>
        </w:rPr>
        <w:t>で</w:t>
      </w:r>
      <w:r w:rsidR="00D456F1">
        <w:rPr>
          <w:rFonts w:ascii="HGPｺﾞｼｯｸM" w:eastAsia="HGPｺﾞｼｯｸM" w:hAnsi="メイリオ" w:cs="メイリオ" w:hint="eastAsia"/>
          <w:color w:val="000000" w:themeColor="text1"/>
          <w:sz w:val="16"/>
          <w:szCs w:val="16"/>
        </w:rPr>
        <w:t>５０％</w:t>
      </w:r>
      <w:r w:rsidR="00DC7081">
        <w:rPr>
          <w:rFonts w:ascii="HGPｺﾞｼｯｸM" w:eastAsia="HGPｺﾞｼｯｸM" w:hAnsi="メイリオ" w:cs="メイリオ" w:hint="eastAsia"/>
          <w:color w:val="000000" w:themeColor="text1"/>
          <w:sz w:val="16"/>
          <w:szCs w:val="16"/>
        </w:rPr>
        <w:t>以上と</w:t>
      </w:r>
      <w:r w:rsidR="00D456F1">
        <w:rPr>
          <w:rFonts w:ascii="HGPｺﾞｼｯｸM" w:eastAsia="HGPｺﾞｼｯｸM" w:hAnsi="メイリオ" w:cs="メイリオ" w:hint="eastAsia"/>
          <w:color w:val="000000" w:themeColor="text1"/>
          <w:sz w:val="16"/>
          <w:szCs w:val="16"/>
        </w:rPr>
        <w:t>高い</w:t>
      </w:r>
      <w:r w:rsidR="00DC7081">
        <w:rPr>
          <w:rFonts w:ascii="HGPｺﾞｼｯｸM" w:eastAsia="HGPｺﾞｼｯｸM" w:hAnsi="メイリオ" w:cs="メイリオ" w:hint="eastAsia"/>
          <w:color w:val="000000" w:themeColor="text1"/>
          <w:sz w:val="16"/>
          <w:szCs w:val="16"/>
        </w:rPr>
        <w:t>比率</w:t>
      </w:r>
      <w:r w:rsidR="00D456F1">
        <w:rPr>
          <w:rFonts w:ascii="HGPｺﾞｼｯｸM" w:eastAsia="HGPｺﾞｼｯｸM" w:hAnsi="メイリオ" w:cs="メイリオ" w:hint="eastAsia"/>
          <w:color w:val="000000" w:themeColor="text1"/>
          <w:sz w:val="16"/>
          <w:szCs w:val="16"/>
        </w:rPr>
        <w:t>に</w:t>
      </w:r>
      <w:r w:rsidR="00DC7081">
        <w:rPr>
          <w:rFonts w:ascii="HGPｺﾞｼｯｸM" w:eastAsia="HGPｺﾞｼｯｸM" w:hAnsi="メイリオ" w:cs="メイリオ" w:hint="eastAsia"/>
          <w:color w:val="000000" w:themeColor="text1"/>
          <w:sz w:val="16"/>
          <w:szCs w:val="16"/>
        </w:rPr>
        <w:t>なりました</w:t>
      </w:r>
      <w:r w:rsidR="00D456F1">
        <w:rPr>
          <w:rFonts w:ascii="HGPｺﾞｼｯｸM" w:eastAsia="HGPｺﾞｼｯｸM" w:hAnsi="メイリオ" w:cs="メイリオ" w:hint="eastAsia"/>
          <w:color w:val="000000" w:themeColor="text1"/>
          <w:sz w:val="16"/>
          <w:szCs w:val="16"/>
        </w:rPr>
        <w:t>。</w:t>
      </w:r>
      <w:r w:rsidR="00DC7081">
        <w:rPr>
          <w:rFonts w:ascii="HGPｺﾞｼｯｸM" w:eastAsia="HGPｺﾞｼｯｸM" w:hAnsi="メイリオ" w:cs="メイリオ" w:hint="eastAsia"/>
          <w:color w:val="000000" w:themeColor="text1"/>
          <w:sz w:val="16"/>
          <w:szCs w:val="16"/>
        </w:rPr>
        <w:t>インターネットと親和性の高い20代では、『好感を持つ』と回答した層が最も多く40代・50代の2倍となっています。</w:t>
      </w:r>
    </w:p>
    <w:p w:rsidR="00277ECD" w:rsidRPr="00B66AF0" w:rsidRDefault="00974757" w:rsidP="006F031A">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日常的に配信される</w:t>
      </w:r>
      <w:r w:rsidR="006F031A">
        <w:rPr>
          <w:rFonts w:ascii="HGPｺﾞｼｯｸM" w:eastAsia="HGPｺﾞｼｯｸM" w:hAnsi="メイリオ" w:cs="メイリオ" w:hint="eastAsia"/>
          <w:color w:val="000000" w:themeColor="text1"/>
          <w:sz w:val="16"/>
          <w:szCs w:val="16"/>
        </w:rPr>
        <w:t>情報は</w:t>
      </w:r>
      <w:r w:rsidR="00DC7081">
        <w:rPr>
          <w:rFonts w:ascii="HGPｺﾞｼｯｸM" w:eastAsia="HGPｺﾞｼｯｸM" w:hAnsi="メイリオ" w:cs="メイリオ" w:hint="eastAsia"/>
          <w:color w:val="000000" w:themeColor="text1"/>
          <w:sz w:val="16"/>
          <w:szCs w:val="16"/>
        </w:rPr>
        <w:t>、</w:t>
      </w:r>
      <w:r w:rsidR="006F031A">
        <w:rPr>
          <w:rFonts w:ascii="HGPｺﾞｼｯｸM" w:eastAsia="HGPｺﾞｼｯｸM" w:hAnsi="メイリオ" w:cs="メイリオ" w:hint="eastAsia"/>
          <w:color w:val="000000" w:themeColor="text1"/>
          <w:sz w:val="16"/>
          <w:szCs w:val="16"/>
        </w:rPr>
        <w:t>不透明さを</w:t>
      </w:r>
      <w:r w:rsidR="008526E7">
        <w:rPr>
          <w:rFonts w:ascii="HGPｺﾞｼｯｸM" w:eastAsia="HGPｺﾞｼｯｸM" w:hAnsi="メイリオ" w:cs="メイリオ" w:hint="eastAsia"/>
          <w:color w:val="000000" w:themeColor="text1"/>
          <w:sz w:val="16"/>
          <w:szCs w:val="16"/>
        </w:rPr>
        <w:t>払拭</w:t>
      </w:r>
      <w:r w:rsidR="006F031A">
        <w:rPr>
          <w:rFonts w:ascii="HGPｺﾞｼｯｸM" w:eastAsia="HGPｺﾞｼｯｸM" w:hAnsi="メイリオ" w:cs="メイリオ" w:hint="eastAsia"/>
          <w:color w:val="000000" w:themeColor="text1"/>
          <w:sz w:val="16"/>
          <w:szCs w:val="16"/>
        </w:rPr>
        <w:t>する印象もあるため</w:t>
      </w:r>
      <w:r w:rsidR="00DC7081">
        <w:rPr>
          <w:rFonts w:ascii="HGPｺﾞｼｯｸM" w:eastAsia="HGPｺﾞｼｯｸM" w:hAnsi="メイリオ" w:cs="メイリオ" w:hint="eastAsia"/>
          <w:color w:val="000000" w:themeColor="text1"/>
          <w:sz w:val="16"/>
          <w:szCs w:val="16"/>
        </w:rPr>
        <w:t>、</w:t>
      </w:r>
      <w:r w:rsidR="0098404E">
        <w:rPr>
          <w:rFonts w:ascii="HGPｺﾞｼｯｸM" w:eastAsia="HGPｺﾞｼｯｸM" w:hAnsi="メイリオ" w:cs="メイリオ" w:hint="eastAsia"/>
          <w:color w:val="000000" w:themeColor="text1"/>
          <w:sz w:val="16"/>
          <w:szCs w:val="16"/>
        </w:rPr>
        <w:t>どの年代に対しても、</w:t>
      </w:r>
      <w:r w:rsidR="00DC7081">
        <w:rPr>
          <w:rFonts w:ascii="HGPｺﾞｼｯｸM" w:eastAsia="HGPｺﾞｼｯｸM" w:hAnsi="メイリオ" w:cs="メイリオ" w:hint="eastAsia"/>
          <w:color w:val="000000" w:themeColor="text1"/>
          <w:sz w:val="16"/>
          <w:szCs w:val="16"/>
        </w:rPr>
        <w:t>ブログやSNSの活用</w:t>
      </w:r>
      <w:r w:rsidR="0098404E">
        <w:rPr>
          <w:rFonts w:ascii="HGPｺﾞｼｯｸM" w:eastAsia="HGPｺﾞｼｯｸM" w:hAnsi="メイリオ" w:cs="メイリオ" w:hint="eastAsia"/>
          <w:color w:val="000000" w:themeColor="text1"/>
          <w:sz w:val="16"/>
          <w:szCs w:val="16"/>
        </w:rPr>
        <w:t>による情報発信は</w:t>
      </w:r>
      <w:r w:rsidR="00DC7081">
        <w:rPr>
          <w:rFonts w:ascii="HGPｺﾞｼｯｸM" w:eastAsia="HGPｺﾞｼｯｸM" w:hAnsi="メイリオ" w:cs="メイリオ" w:hint="eastAsia"/>
          <w:color w:val="000000" w:themeColor="text1"/>
          <w:sz w:val="16"/>
          <w:szCs w:val="16"/>
        </w:rPr>
        <w:t>有効的と言えます</w:t>
      </w:r>
      <w:r>
        <w:rPr>
          <w:rFonts w:ascii="HGPｺﾞｼｯｸM" w:eastAsia="HGPｺﾞｼｯｸM" w:hAnsi="メイリオ" w:cs="メイリオ" w:hint="eastAsia"/>
          <w:color w:val="000000" w:themeColor="text1"/>
          <w:sz w:val="16"/>
          <w:szCs w:val="16"/>
        </w:rPr>
        <w:t>ただし</w:t>
      </w:r>
      <w:r w:rsidR="00DC7081">
        <w:rPr>
          <w:rFonts w:ascii="HGPｺﾞｼｯｸM" w:eastAsia="HGPｺﾞｼｯｸM" w:hAnsi="メイリオ" w:cs="メイリオ" w:hint="eastAsia"/>
          <w:color w:val="000000" w:themeColor="text1"/>
          <w:sz w:val="16"/>
          <w:szCs w:val="16"/>
        </w:rPr>
        <w:t>。</w:t>
      </w:r>
      <w:r w:rsidR="0098404E">
        <w:rPr>
          <w:rFonts w:ascii="HGPｺﾞｼｯｸM" w:eastAsia="HGPｺﾞｼｯｸM" w:hAnsi="メイリオ" w:cs="メイリオ" w:hint="eastAsia"/>
          <w:color w:val="000000" w:themeColor="text1"/>
          <w:sz w:val="16"/>
          <w:szCs w:val="16"/>
        </w:rPr>
        <w:t>２０代は、ブログ・SNS活用に</w:t>
      </w:r>
      <w:r w:rsidR="00BC65BB">
        <w:rPr>
          <w:rFonts w:ascii="HGPｺﾞｼｯｸM" w:eastAsia="HGPｺﾞｼｯｸM" w:hAnsi="メイリオ" w:cs="メイリオ" w:hint="eastAsia"/>
          <w:color w:val="000000" w:themeColor="text1"/>
          <w:sz w:val="16"/>
          <w:szCs w:val="16"/>
        </w:rPr>
        <w:t>最も好印象を持っているものの</w:t>
      </w:r>
      <w:r w:rsidR="0098404E">
        <w:rPr>
          <w:rFonts w:ascii="HGPｺﾞｼｯｸM" w:eastAsia="HGPｺﾞｼｯｸM" w:hAnsi="メイリオ" w:cs="メイリオ" w:hint="eastAsia"/>
          <w:color w:val="000000" w:themeColor="text1"/>
          <w:sz w:val="16"/>
          <w:szCs w:val="16"/>
        </w:rPr>
        <w:t>、</w:t>
      </w:r>
      <w:r w:rsidR="008526E7">
        <w:rPr>
          <w:rFonts w:ascii="HGPｺﾞｼｯｸM" w:eastAsia="HGPｺﾞｼｯｸM" w:hAnsi="メイリオ" w:cs="メイリオ" w:hint="eastAsia"/>
          <w:color w:val="000000" w:themeColor="text1"/>
          <w:sz w:val="16"/>
          <w:szCs w:val="16"/>
        </w:rPr>
        <w:t>『好感は持</w:t>
      </w:r>
      <w:r w:rsidR="00364720">
        <w:rPr>
          <w:rFonts w:ascii="HGPｺﾞｼｯｸM" w:eastAsia="HGPｺﾞｼｯｸM" w:hAnsi="メイリオ" w:cs="メイリオ" w:hint="eastAsia"/>
          <w:color w:val="000000" w:themeColor="text1"/>
          <w:sz w:val="16"/>
          <w:szCs w:val="16"/>
        </w:rPr>
        <w:t>てない』と回答している層</w:t>
      </w:r>
      <w:r w:rsidR="0098404E">
        <w:rPr>
          <w:rFonts w:ascii="HGPｺﾞｼｯｸM" w:eastAsia="HGPｺﾞｼｯｸM" w:hAnsi="メイリオ" w:cs="メイリオ" w:hint="eastAsia"/>
          <w:color w:val="000000" w:themeColor="text1"/>
          <w:sz w:val="16"/>
          <w:szCs w:val="16"/>
        </w:rPr>
        <w:t>も１５％と少なくありません。インターネットユーザーが増えていくこれからの世代に対しては、ブログ・SNSの活用が効果的</w:t>
      </w:r>
      <w:r w:rsidR="00211E30">
        <w:rPr>
          <w:rFonts w:ascii="HGPｺﾞｼｯｸM" w:eastAsia="HGPｺﾞｼｯｸM" w:hAnsi="メイリオ" w:cs="メイリオ" w:hint="eastAsia"/>
          <w:color w:val="000000" w:themeColor="text1"/>
          <w:sz w:val="16"/>
          <w:szCs w:val="16"/>
        </w:rPr>
        <w:t>ですが</w:t>
      </w:r>
      <w:r w:rsidR="0098404E">
        <w:rPr>
          <w:rFonts w:ascii="HGPｺﾞｼｯｸM" w:eastAsia="HGPｺﾞｼｯｸM" w:hAnsi="メイリオ" w:cs="メイリオ" w:hint="eastAsia"/>
          <w:color w:val="000000" w:themeColor="text1"/>
          <w:sz w:val="16"/>
          <w:szCs w:val="16"/>
        </w:rPr>
        <w:t>、配信内容や配信頻度に気を使い上手く</w:t>
      </w:r>
      <w:r w:rsidR="00167CA5">
        <w:rPr>
          <w:rFonts w:ascii="HGPｺﾞｼｯｸM" w:eastAsia="HGPｺﾞｼｯｸM" w:hAnsi="メイリオ" w:cs="メイリオ" w:hint="eastAsia"/>
          <w:color w:val="000000" w:themeColor="text1"/>
          <w:sz w:val="16"/>
          <w:szCs w:val="16"/>
        </w:rPr>
        <w:t>活用する</w:t>
      </w:r>
      <w:r w:rsidR="00364720">
        <w:rPr>
          <w:rFonts w:ascii="HGPｺﾞｼｯｸM" w:eastAsia="HGPｺﾞｼｯｸM" w:hAnsi="メイリオ" w:cs="メイリオ" w:hint="eastAsia"/>
          <w:color w:val="000000" w:themeColor="text1"/>
          <w:sz w:val="16"/>
          <w:szCs w:val="16"/>
        </w:rPr>
        <w:t>必要があるといえます。</w:t>
      </w:r>
    </w:p>
    <w:p w:rsidR="0023284B" w:rsidRDefault="0023284B" w:rsidP="006F031A">
      <w:pPr>
        <w:rPr>
          <w:rFonts w:ascii="HGPｺﾞｼｯｸM" w:eastAsia="HGPｺﾞｼｯｸM" w:hAnsi="メイリオ" w:cs="メイリオ"/>
          <w:color w:val="000000" w:themeColor="text1"/>
          <w:sz w:val="16"/>
          <w:szCs w:val="16"/>
        </w:rPr>
      </w:pPr>
    </w:p>
    <w:p w:rsidR="00211E30" w:rsidRPr="00B66AF0" w:rsidRDefault="00211E30" w:rsidP="006F031A">
      <w:pPr>
        <w:rPr>
          <w:rFonts w:ascii="HGPｺﾞｼｯｸM" w:eastAsia="HGPｺﾞｼｯｸM" w:hAnsi="メイリオ" w:cs="メイリオ"/>
          <w:color w:val="000000" w:themeColor="text1"/>
          <w:sz w:val="16"/>
          <w:szCs w:val="16"/>
        </w:rPr>
      </w:pPr>
    </w:p>
    <w:p w:rsidR="00F5217F" w:rsidRDefault="00F5217F" w:rsidP="00F5217F">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b/>
          <w:color w:val="000000" w:themeColor="text1"/>
          <w:szCs w:val="21"/>
        </w:rPr>
        <w:t>■「インターネットで投票ができるとしたら投票したいと思いますか？」・・・大多数がインターネットからの投票を希望</w:t>
      </w:r>
    </w:p>
    <w:p w:rsidR="00F5217F" w:rsidRDefault="00F5217F" w:rsidP="006F031A">
      <w:pPr>
        <w:rPr>
          <w:rFonts w:ascii="HGPｺﾞｼｯｸM" w:eastAsia="HGPｺﾞｼｯｸM" w:hAnsi="メイリオ" w:cs="メイリオ"/>
          <w:color w:val="000000" w:themeColor="text1"/>
          <w:sz w:val="16"/>
          <w:szCs w:val="16"/>
        </w:rPr>
      </w:pPr>
    </w:p>
    <w:p w:rsidR="00F5217F" w:rsidRPr="00F5217F" w:rsidRDefault="00F5217F" w:rsidP="00F5217F">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Q.</w:t>
      </w:r>
      <w:r w:rsidRPr="00F5217F">
        <w:rPr>
          <w:rFonts w:ascii="HGPｺﾞｼｯｸM" w:eastAsia="HGPｺﾞｼｯｸM" w:hAnsi="メイリオ" w:cs="メイリオ" w:hint="eastAsia"/>
          <w:color w:val="000000" w:themeColor="text1"/>
          <w:sz w:val="16"/>
          <w:szCs w:val="16"/>
        </w:rPr>
        <w:t>インターネットで投票ができるとしたら投票したいと思いますか。</w:t>
      </w:r>
    </w:p>
    <w:p w:rsidR="00F5217F" w:rsidRDefault="00A7118E" w:rsidP="00A7118E">
      <w:pPr>
        <w:jc w:val="cente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noProof/>
          <w:color w:val="000000" w:themeColor="text1"/>
          <w:sz w:val="16"/>
          <w:szCs w:val="16"/>
        </w:rPr>
        <w:drawing>
          <wp:inline distT="0" distB="0" distL="0" distR="0" wp14:anchorId="33FE1913" wp14:editId="3614C2CC">
            <wp:extent cx="2798859" cy="2039058"/>
            <wp:effectExtent l="0" t="0" r="1905" b="0"/>
            <wp:docPr id="16" name="図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インターネットで投票ができ.jpg"/>
                    <pic:cNvPicPr/>
                  </pic:nvPicPr>
                  <pic:blipFill>
                    <a:blip r:embed="rId19">
                      <a:extLst>
                        <a:ext uri="{28A0092B-C50C-407E-A947-70E740481C1C}">
                          <a14:useLocalDpi xmlns:a14="http://schemas.microsoft.com/office/drawing/2010/main" val="0"/>
                        </a:ext>
                      </a:extLst>
                    </a:blip>
                    <a:stretch>
                      <a:fillRect/>
                    </a:stretch>
                  </pic:blipFill>
                  <pic:spPr>
                    <a:xfrm>
                      <a:off x="0" y="0"/>
                      <a:ext cx="2795291" cy="2036459"/>
                    </a:xfrm>
                    <a:prstGeom prst="rect">
                      <a:avLst/>
                    </a:prstGeom>
                  </pic:spPr>
                </pic:pic>
              </a:graphicData>
            </a:graphic>
          </wp:inline>
        </w:drawing>
      </w:r>
    </w:p>
    <w:p w:rsidR="00F5217F" w:rsidRPr="00E95E6F" w:rsidRDefault="00F5217F" w:rsidP="006F031A">
      <w:pPr>
        <w:rPr>
          <w:rFonts w:ascii="HGPｺﾞｼｯｸM" w:eastAsia="HGPｺﾞｼｯｸM" w:hAnsi="メイリオ" w:cs="メイリオ"/>
          <w:color w:val="000000" w:themeColor="text1"/>
          <w:sz w:val="16"/>
          <w:szCs w:val="16"/>
        </w:rPr>
      </w:pPr>
    </w:p>
    <w:p w:rsidR="00A523FB" w:rsidRDefault="003F64EF" w:rsidP="00D63C3B">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インターネット投票については、４人に３人</w:t>
      </w:r>
      <w:r w:rsidR="00912DB7">
        <w:rPr>
          <w:rFonts w:ascii="HGPｺﾞｼｯｸM" w:eastAsia="HGPｺﾞｼｯｸM" w:hAnsi="メイリオ" w:cs="メイリオ" w:hint="eastAsia"/>
          <w:color w:val="000000" w:themeColor="text1"/>
          <w:sz w:val="16"/>
          <w:szCs w:val="16"/>
        </w:rPr>
        <w:t>が『</w:t>
      </w:r>
      <w:r w:rsidR="00912DB7" w:rsidRPr="00912DB7">
        <w:rPr>
          <w:rFonts w:ascii="HGPｺﾞｼｯｸM" w:eastAsia="HGPｺﾞｼｯｸM" w:hAnsi="メイリオ" w:cs="メイリオ" w:hint="eastAsia"/>
          <w:color w:val="000000" w:themeColor="text1"/>
          <w:sz w:val="16"/>
          <w:szCs w:val="16"/>
        </w:rPr>
        <w:t>投票したい</w:t>
      </w:r>
      <w:r w:rsidR="00912DB7">
        <w:rPr>
          <w:rFonts w:ascii="HGPｺﾞｼｯｸM" w:eastAsia="HGPｺﾞｼｯｸM" w:hAnsi="メイリオ" w:cs="メイリオ" w:hint="eastAsia"/>
          <w:color w:val="000000" w:themeColor="text1"/>
          <w:sz w:val="16"/>
          <w:szCs w:val="16"/>
        </w:rPr>
        <w:t>』『</w:t>
      </w:r>
      <w:r w:rsidR="00912DB7" w:rsidRPr="00912DB7">
        <w:rPr>
          <w:rFonts w:ascii="HGPｺﾞｼｯｸM" w:eastAsia="HGPｺﾞｼｯｸM" w:hAnsi="メイリオ" w:cs="メイリオ" w:hint="eastAsia"/>
          <w:color w:val="000000" w:themeColor="text1"/>
          <w:sz w:val="16"/>
          <w:szCs w:val="16"/>
        </w:rPr>
        <w:t>どちらかというと投票したい</w:t>
      </w:r>
      <w:r w:rsidR="00912DB7">
        <w:rPr>
          <w:rFonts w:ascii="HGPｺﾞｼｯｸM" w:eastAsia="HGPｺﾞｼｯｸM" w:hAnsi="メイリオ" w:cs="メイリオ" w:hint="eastAsia"/>
          <w:color w:val="000000" w:themeColor="text1"/>
          <w:sz w:val="16"/>
          <w:szCs w:val="16"/>
        </w:rPr>
        <w:t>』と回答し、</w:t>
      </w:r>
      <w:r w:rsidR="00364720">
        <w:rPr>
          <w:rFonts w:ascii="HGPｺﾞｼｯｸM" w:eastAsia="HGPｺﾞｼｯｸM" w:hAnsi="メイリオ" w:cs="メイリオ" w:hint="eastAsia"/>
          <w:color w:val="000000" w:themeColor="text1"/>
          <w:sz w:val="16"/>
          <w:szCs w:val="16"/>
        </w:rPr>
        <w:t>有権者の多くはインターネットからの投票</w:t>
      </w:r>
      <w:r w:rsidR="00FF129D">
        <w:rPr>
          <w:rFonts w:ascii="HGPｺﾞｼｯｸM" w:eastAsia="HGPｺﾞｼｯｸM" w:hAnsi="メイリオ" w:cs="メイリオ" w:hint="eastAsia"/>
          <w:color w:val="000000" w:themeColor="text1"/>
          <w:sz w:val="16"/>
          <w:szCs w:val="16"/>
        </w:rPr>
        <w:t>を</w:t>
      </w:r>
      <w:r w:rsidR="00364720">
        <w:rPr>
          <w:rFonts w:ascii="HGPｺﾞｼｯｸM" w:eastAsia="HGPｺﾞｼｯｸM" w:hAnsi="メイリオ" w:cs="メイリオ" w:hint="eastAsia"/>
          <w:color w:val="000000" w:themeColor="text1"/>
          <w:sz w:val="16"/>
          <w:szCs w:val="16"/>
        </w:rPr>
        <w:t>望んでいる結果となりました</w:t>
      </w:r>
      <w:r w:rsidR="00A523FB">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期日前投票が好調である現在、さらに</w:t>
      </w:r>
      <w:r w:rsidR="00364720">
        <w:rPr>
          <w:rFonts w:ascii="HGPｺﾞｼｯｸM" w:eastAsia="HGPｺﾞｼｯｸM" w:hAnsi="メイリオ" w:cs="メイリオ" w:hint="eastAsia"/>
          <w:color w:val="000000" w:themeColor="text1"/>
          <w:sz w:val="16"/>
          <w:szCs w:val="16"/>
        </w:rPr>
        <w:t>時間の短縮や投票</w:t>
      </w:r>
      <w:r>
        <w:rPr>
          <w:rFonts w:ascii="HGPｺﾞｼｯｸM" w:eastAsia="HGPｺﾞｼｯｸM" w:hAnsi="メイリオ" w:cs="メイリオ" w:hint="eastAsia"/>
          <w:color w:val="000000" w:themeColor="text1"/>
          <w:sz w:val="16"/>
          <w:szCs w:val="16"/>
        </w:rPr>
        <w:t>の効率化を求める有権者は多く、</w:t>
      </w:r>
      <w:r w:rsidR="00364720">
        <w:rPr>
          <w:rFonts w:ascii="HGPｺﾞｼｯｸM" w:eastAsia="HGPｺﾞｼｯｸM" w:hAnsi="メイリオ" w:cs="メイリオ" w:hint="eastAsia"/>
          <w:color w:val="000000" w:themeColor="text1"/>
          <w:sz w:val="16"/>
          <w:szCs w:val="16"/>
        </w:rPr>
        <w:t>納得の結果といえます</w:t>
      </w:r>
      <w:r w:rsidR="00A523FB">
        <w:rPr>
          <w:rFonts w:ascii="HGPｺﾞｼｯｸM" w:eastAsia="HGPｺﾞｼｯｸM" w:hAnsi="メイリオ" w:cs="メイリオ" w:hint="eastAsia"/>
          <w:color w:val="000000" w:themeColor="text1"/>
          <w:sz w:val="16"/>
          <w:szCs w:val="16"/>
        </w:rPr>
        <w:t>。</w:t>
      </w:r>
    </w:p>
    <w:p w:rsidR="006F031A" w:rsidRPr="00B66AF0" w:rsidRDefault="008E00D8" w:rsidP="00D63C3B">
      <w:pPr>
        <w:jc w:val="left"/>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安全性、公平性、インフラの整備など必要とされる課題は</w:t>
      </w:r>
      <w:r w:rsidR="00BC65BB">
        <w:rPr>
          <w:rFonts w:ascii="HGPｺﾞｼｯｸM" w:eastAsia="HGPｺﾞｼｯｸM" w:hAnsi="メイリオ" w:cs="メイリオ" w:hint="eastAsia"/>
          <w:color w:val="000000" w:themeColor="text1"/>
          <w:sz w:val="16"/>
          <w:szCs w:val="16"/>
        </w:rPr>
        <w:t>多く懸念される反面、７５％と</w:t>
      </w:r>
      <w:r>
        <w:rPr>
          <w:rFonts w:ascii="HGPｺﾞｼｯｸM" w:eastAsia="HGPｺﾞｼｯｸM" w:hAnsi="メイリオ" w:cs="メイリオ" w:hint="eastAsia"/>
          <w:color w:val="000000" w:themeColor="text1"/>
          <w:sz w:val="16"/>
          <w:szCs w:val="16"/>
        </w:rPr>
        <w:t>大多数といえる有権者が</w:t>
      </w:r>
      <w:r w:rsidR="00364720">
        <w:rPr>
          <w:rFonts w:ascii="HGPｺﾞｼｯｸM" w:eastAsia="HGPｺﾞｼｯｸM" w:hAnsi="メイリオ" w:cs="メイリオ" w:hint="eastAsia"/>
          <w:color w:val="000000" w:themeColor="text1"/>
          <w:sz w:val="16"/>
          <w:szCs w:val="16"/>
        </w:rPr>
        <w:t>インターネット投票を望んでい</w:t>
      </w:r>
      <w:r>
        <w:rPr>
          <w:rFonts w:ascii="HGPｺﾞｼｯｸM" w:eastAsia="HGPｺﾞｼｯｸM" w:hAnsi="メイリオ" w:cs="メイリオ" w:hint="eastAsia"/>
          <w:color w:val="000000" w:themeColor="text1"/>
          <w:sz w:val="16"/>
          <w:szCs w:val="16"/>
        </w:rPr>
        <w:t>ます</w:t>
      </w:r>
      <w:r w:rsidR="00364720">
        <w:rPr>
          <w:rFonts w:ascii="HGPｺﾞｼｯｸM" w:eastAsia="HGPｺﾞｼｯｸM" w:hAnsi="メイリオ" w:cs="メイリオ" w:hint="eastAsia"/>
          <w:color w:val="000000" w:themeColor="text1"/>
          <w:sz w:val="16"/>
          <w:szCs w:val="16"/>
        </w:rPr>
        <w:t>。</w:t>
      </w:r>
    </w:p>
    <w:p w:rsidR="005B7F06" w:rsidRDefault="005B7F06" w:rsidP="00D63C3B">
      <w:pPr>
        <w:jc w:val="left"/>
        <w:rPr>
          <w:rFonts w:ascii="HGPｺﾞｼｯｸM" w:eastAsia="HGPｺﾞｼｯｸM" w:hAnsi="メイリオ" w:cs="メイリオ"/>
          <w:color w:val="000000" w:themeColor="text1"/>
          <w:sz w:val="16"/>
          <w:szCs w:val="16"/>
        </w:rPr>
      </w:pPr>
    </w:p>
    <w:p w:rsidR="00EC33A4" w:rsidRPr="00B66AF0" w:rsidRDefault="00EC33A4" w:rsidP="00D63C3B">
      <w:pPr>
        <w:jc w:val="left"/>
        <w:rPr>
          <w:rFonts w:ascii="HGPｺﾞｼｯｸM" w:eastAsia="HGPｺﾞｼｯｸM" w:hAnsi="メイリオ" w:cs="メイリオ"/>
          <w:color w:val="000000" w:themeColor="text1"/>
          <w:sz w:val="16"/>
          <w:szCs w:val="16"/>
        </w:rPr>
      </w:pPr>
    </w:p>
    <w:p w:rsidR="00EC33A4" w:rsidRDefault="00EC33A4" w:rsidP="00367C98">
      <w:pPr>
        <w:rPr>
          <w:rFonts w:ascii="HGPｺﾞｼｯｸM" w:eastAsia="HGPｺﾞｼｯｸM" w:hAnsi="メイリオ" w:cs="メイリオ"/>
          <w:b/>
          <w:bCs/>
          <w:color w:val="000000" w:themeColor="text1"/>
          <w:szCs w:val="21"/>
        </w:rPr>
      </w:pPr>
      <w:r>
        <w:rPr>
          <w:rFonts w:ascii="HGPｺﾞｼｯｸM" w:eastAsia="HGPｺﾞｼｯｸM" w:hAnsi="メイリオ" w:cs="メイリオ" w:hint="eastAsia"/>
          <w:b/>
          <w:bCs/>
          <w:color w:val="000000" w:themeColor="text1"/>
          <w:szCs w:val="21"/>
        </w:rPr>
        <w:t>＜調査まとめ＞</w:t>
      </w:r>
    </w:p>
    <w:p w:rsidR="00367C98" w:rsidRDefault="00BC65BB" w:rsidP="00367C98">
      <w:pPr>
        <w:rPr>
          <w:rFonts w:ascii="HGPｺﾞｼｯｸM" w:eastAsia="HGPｺﾞｼｯｸM" w:hAnsi="メイリオ" w:cs="メイリオ"/>
          <w:b/>
          <w:bCs/>
          <w:color w:val="000000" w:themeColor="text1"/>
          <w:szCs w:val="21"/>
        </w:rPr>
      </w:pPr>
      <w:r>
        <w:rPr>
          <w:rFonts w:ascii="HGPｺﾞｼｯｸM" w:eastAsia="HGPｺﾞｼｯｸM" w:hAnsi="メイリオ" w:cs="メイリオ" w:hint="eastAsia"/>
          <w:b/>
          <w:bCs/>
          <w:color w:val="000000" w:themeColor="text1"/>
          <w:szCs w:val="21"/>
        </w:rPr>
        <w:t>インターネット選挙や政治活動は、インパクトより情報配信が有効</w:t>
      </w:r>
      <w:r w:rsidR="00EC33A4">
        <w:rPr>
          <w:rFonts w:ascii="HGPｺﾞｼｯｸM" w:eastAsia="HGPｺﾞｼｯｸM" w:hAnsi="メイリオ" w:cs="メイリオ" w:hint="eastAsia"/>
          <w:b/>
          <w:bCs/>
          <w:color w:val="000000" w:themeColor="text1"/>
          <w:szCs w:val="21"/>
        </w:rPr>
        <w:t>。確かで頻度の高い情報発信のために、</w:t>
      </w:r>
      <w:r w:rsidR="003D5635">
        <w:rPr>
          <w:rFonts w:ascii="HGPｺﾞｼｯｸM" w:eastAsia="HGPｺﾞｼｯｸM" w:hAnsi="メイリオ" w:cs="メイリオ" w:hint="eastAsia"/>
          <w:b/>
          <w:bCs/>
          <w:color w:val="000000" w:themeColor="text1"/>
          <w:szCs w:val="21"/>
        </w:rPr>
        <w:t>インターネットの使い方を改めて</w:t>
      </w:r>
      <w:r w:rsidR="00EC33A4">
        <w:rPr>
          <w:rFonts w:ascii="HGPｺﾞｼｯｸM" w:eastAsia="HGPｺﾞｼｯｸM" w:hAnsi="メイリオ" w:cs="メイリオ" w:hint="eastAsia"/>
          <w:b/>
          <w:bCs/>
          <w:color w:val="000000" w:themeColor="text1"/>
          <w:szCs w:val="21"/>
        </w:rPr>
        <w:t>見返す機会</w:t>
      </w:r>
    </w:p>
    <w:p w:rsidR="004374C6" w:rsidRDefault="00EC33A4" w:rsidP="00367C98">
      <w:pPr>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本調査を通じて見えてきたことは、</w:t>
      </w:r>
      <w:r w:rsidR="001500D2">
        <w:rPr>
          <w:rFonts w:ascii="HGPｺﾞｼｯｸM" w:eastAsia="HGPｺﾞｼｯｸM" w:hAnsi="メイリオ" w:cs="メイリオ" w:hint="eastAsia"/>
          <w:bCs/>
          <w:color w:val="000000" w:themeColor="text1"/>
          <w:sz w:val="16"/>
          <w:szCs w:val="16"/>
        </w:rPr>
        <w:t>選挙や政治活動におい</w:t>
      </w:r>
      <w:r w:rsidR="00370409">
        <w:rPr>
          <w:rFonts w:ascii="HGPｺﾞｼｯｸM" w:eastAsia="HGPｺﾞｼｯｸM" w:hAnsi="メイリオ" w:cs="メイリオ" w:hint="eastAsia"/>
          <w:bCs/>
          <w:color w:val="000000" w:themeColor="text1"/>
          <w:sz w:val="16"/>
          <w:szCs w:val="16"/>
        </w:rPr>
        <w:t>て、</w:t>
      </w:r>
      <w:r w:rsidR="001500D2">
        <w:rPr>
          <w:rFonts w:ascii="HGPｺﾞｼｯｸM" w:eastAsia="HGPｺﾞｼｯｸM" w:hAnsi="メイリオ" w:cs="メイリオ" w:hint="eastAsia"/>
          <w:bCs/>
          <w:color w:val="000000" w:themeColor="text1"/>
          <w:sz w:val="16"/>
          <w:szCs w:val="16"/>
        </w:rPr>
        <w:t>有権者は</w:t>
      </w:r>
      <w:r w:rsidR="00370409">
        <w:rPr>
          <w:rFonts w:ascii="HGPｺﾞｼｯｸM" w:eastAsia="HGPｺﾞｼｯｸM" w:hAnsi="メイリオ" w:cs="メイリオ" w:hint="eastAsia"/>
          <w:bCs/>
          <w:color w:val="000000" w:themeColor="text1"/>
          <w:sz w:val="16"/>
          <w:szCs w:val="16"/>
        </w:rPr>
        <w:t>自ら比較し判断するための媒体</w:t>
      </w:r>
      <w:r w:rsidR="001500D2">
        <w:rPr>
          <w:rFonts w:ascii="HGPｺﾞｼｯｸM" w:eastAsia="HGPｺﾞｼｯｸM" w:hAnsi="メイリオ" w:cs="メイリオ" w:hint="eastAsia"/>
          <w:bCs/>
          <w:color w:val="000000" w:themeColor="text1"/>
          <w:sz w:val="16"/>
          <w:szCs w:val="16"/>
        </w:rPr>
        <w:t>を求めており、さらに</w:t>
      </w:r>
      <w:r w:rsidR="00370409">
        <w:rPr>
          <w:rFonts w:ascii="HGPｺﾞｼｯｸM" w:eastAsia="HGPｺﾞｼｯｸM" w:hAnsi="メイリオ" w:cs="メイリオ" w:hint="eastAsia"/>
          <w:bCs/>
          <w:color w:val="000000" w:themeColor="text1"/>
          <w:sz w:val="16"/>
          <w:szCs w:val="16"/>
        </w:rPr>
        <w:t>有権者の</w:t>
      </w:r>
      <w:r w:rsidR="001500D2">
        <w:rPr>
          <w:rFonts w:ascii="HGPｺﾞｼｯｸM" w:eastAsia="HGPｺﾞｼｯｸM" w:hAnsi="メイリオ" w:cs="メイリオ" w:hint="eastAsia"/>
          <w:bCs/>
          <w:color w:val="000000" w:themeColor="text1"/>
          <w:sz w:val="16"/>
          <w:szCs w:val="16"/>
        </w:rPr>
        <w:t>半数は候補者自身のブログやSNS</w:t>
      </w:r>
      <w:r w:rsidR="00370409">
        <w:rPr>
          <w:rFonts w:ascii="HGPｺﾞｼｯｸM" w:eastAsia="HGPｺﾞｼｯｸM" w:hAnsi="メイリオ" w:cs="メイリオ" w:hint="eastAsia"/>
          <w:bCs/>
          <w:color w:val="000000" w:themeColor="text1"/>
          <w:sz w:val="16"/>
          <w:szCs w:val="16"/>
        </w:rPr>
        <w:t>に関し好意的にとらえてい</w:t>
      </w:r>
      <w:r w:rsidR="00BC65BB">
        <w:rPr>
          <w:rFonts w:ascii="HGPｺﾞｼｯｸM" w:eastAsia="HGPｺﾞｼｯｸM" w:hAnsi="メイリオ" w:cs="メイリオ" w:hint="eastAsia"/>
          <w:bCs/>
          <w:color w:val="000000" w:themeColor="text1"/>
          <w:sz w:val="16"/>
          <w:szCs w:val="16"/>
        </w:rPr>
        <w:t>ることでした</w:t>
      </w:r>
      <w:r w:rsidR="001500D2">
        <w:rPr>
          <w:rFonts w:ascii="HGPｺﾞｼｯｸM" w:eastAsia="HGPｺﾞｼｯｸM" w:hAnsi="メイリオ" w:cs="メイリオ" w:hint="eastAsia"/>
          <w:bCs/>
          <w:color w:val="000000" w:themeColor="text1"/>
          <w:sz w:val="16"/>
          <w:szCs w:val="16"/>
        </w:rPr>
        <w:t>。</w:t>
      </w:r>
      <w:r w:rsidR="00370409">
        <w:rPr>
          <w:rFonts w:ascii="HGPｺﾞｼｯｸM" w:eastAsia="HGPｺﾞｼｯｸM" w:hAnsi="メイリオ" w:cs="メイリオ" w:hint="eastAsia"/>
          <w:bCs/>
          <w:color w:val="000000" w:themeColor="text1"/>
          <w:sz w:val="16"/>
          <w:szCs w:val="16"/>
        </w:rPr>
        <w:t>インターネット選挙や政治活動については、まだまだ</w:t>
      </w:r>
      <w:r w:rsidR="003D5635">
        <w:rPr>
          <w:rFonts w:ascii="HGPｺﾞｼｯｸM" w:eastAsia="HGPｺﾞｼｯｸM" w:hAnsi="メイリオ" w:cs="メイリオ" w:hint="eastAsia"/>
          <w:bCs/>
          <w:color w:val="000000" w:themeColor="text1"/>
          <w:sz w:val="16"/>
          <w:szCs w:val="16"/>
        </w:rPr>
        <w:t>規制はあ</w:t>
      </w:r>
      <w:r w:rsidR="00083797">
        <w:rPr>
          <w:rFonts w:ascii="HGPｺﾞｼｯｸM" w:eastAsia="HGPｺﾞｼｯｸM" w:hAnsi="メイリオ" w:cs="メイリオ" w:hint="eastAsia"/>
          <w:bCs/>
          <w:color w:val="000000" w:themeColor="text1"/>
          <w:sz w:val="16"/>
          <w:szCs w:val="16"/>
        </w:rPr>
        <w:t>りますが</w:t>
      </w:r>
      <w:r w:rsidR="00370409">
        <w:rPr>
          <w:rFonts w:ascii="HGPｺﾞｼｯｸM" w:eastAsia="HGPｺﾞｼｯｸM" w:hAnsi="メイリオ" w:cs="メイリオ" w:hint="eastAsia"/>
          <w:bCs/>
          <w:color w:val="000000" w:themeColor="text1"/>
          <w:sz w:val="16"/>
          <w:szCs w:val="16"/>
        </w:rPr>
        <w:t>、</w:t>
      </w:r>
      <w:r w:rsidR="004374C6">
        <w:rPr>
          <w:rFonts w:ascii="HGPｺﾞｼｯｸM" w:eastAsia="HGPｺﾞｼｯｸM" w:hAnsi="メイリオ" w:cs="メイリオ" w:hint="eastAsia"/>
          <w:bCs/>
          <w:color w:val="000000" w:themeColor="text1"/>
          <w:sz w:val="16"/>
          <w:szCs w:val="16"/>
        </w:rPr>
        <w:t>インターネットを使った正確かつリアルな情報配信は効果大といえます。確かで分かりやすいウェブサイトと、日常的に情報交換のできるブログやSNSなどの設置と運用、</w:t>
      </w:r>
      <w:r w:rsidR="00C85815">
        <w:rPr>
          <w:rFonts w:ascii="HGPｺﾞｼｯｸM" w:eastAsia="HGPｺﾞｼｯｸM" w:hAnsi="メイリオ" w:cs="メイリオ" w:hint="eastAsia"/>
          <w:bCs/>
          <w:color w:val="000000" w:themeColor="text1"/>
          <w:sz w:val="16"/>
          <w:szCs w:val="16"/>
        </w:rPr>
        <w:t>この２つが</w:t>
      </w:r>
      <w:r w:rsidR="004374C6">
        <w:rPr>
          <w:rFonts w:ascii="HGPｺﾞｼｯｸM" w:eastAsia="HGPｺﾞｼｯｸM" w:hAnsi="メイリオ" w:cs="メイリオ" w:hint="eastAsia"/>
          <w:bCs/>
          <w:color w:val="000000" w:themeColor="text1"/>
          <w:sz w:val="16"/>
          <w:szCs w:val="16"/>
        </w:rPr>
        <w:t>支持率の増幅や投票率を高めることに繋がる</w:t>
      </w:r>
      <w:r w:rsidR="00C85815">
        <w:rPr>
          <w:rFonts w:ascii="HGPｺﾞｼｯｸM" w:eastAsia="HGPｺﾞｼｯｸM" w:hAnsi="メイリオ" w:cs="メイリオ" w:hint="eastAsia"/>
          <w:bCs/>
          <w:color w:val="000000" w:themeColor="text1"/>
          <w:sz w:val="16"/>
          <w:szCs w:val="16"/>
        </w:rPr>
        <w:t>といえます</w:t>
      </w:r>
      <w:r w:rsidR="005733DF">
        <w:rPr>
          <w:rFonts w:ascii="HGPｺﾞｼｯｸM" w:eastAsia="HGPｺﾞｼｯｸM" w:hAnsi="メイリオ" w:cs="メイリオ" w:hint="eastAsia"/>
          <w:bCs/>
          <w:color w:val="000000" w:themeColor="text1"/>
          <w:sz w:val="16"/>
          <w:szCs w:val="16"/>
        </w:rPr>
        <w:t>。</w:t>
      </w:r>
    </w:p>
    <w:p w:rsidR="006F4BDA" w:rsidRPr="003D5635" w:rsidRDefault="00C85815" w:rsidP="00367C98">
      <w:pPr>
        <w:rPr>
          <w:rFonts w:ascii="HGPｺﾞｼｯｸM" w:eastAsia="HGPｺﾞｼｯｸM" w:hAnsi="メイリオ" w:cs="メイリオ"/>
          <w:bCs/>
          <w:color w:val="000000" w:themeColor="text1"/>
          <w:sz w:val="16"/>
          <w:szCs w:val="16"/>
        </w:rPr>
      </w:pPr>
      <w:r>
        <w:rPr>
          <w:rFonts w:ascii="HGPｺﾞｼｯｸM" w:eastAsia="HGPｺﾞｼｯｸM" w:hAnsi="メイリオ" w:cs="メイリオ" w:hint="eastAsia"/>
          <w:bCs/>
          <w:color w:val="000000" w:themeColor="text1"/>
          <w:sz w:val="16"/>
          <w:szCs w:val="16"/>
        </w:rPr>
        <w:t>選挙戦となると、</w:t>
      </w:r>
      <w:r w:rsidR="005733DF">
        <w:rPr>
          <w:rFonts w:ascii="HGPｺﾞｼｯｸM" w:eastAsia="HGPｺﾞｼｯｸM" w:hAnsi="メイリオ" w:cs="メイリオ" w:hint="eastAsia"/>
          <w:bCs/>
          <w:color w:val="000000" w:themeColor="text1"/>
          <w:sz w:val="16"/>
          <w:szCs w:val="16"/>
        </w:rPr>
        <w:t>インターネット上ではSNSを使った</w:t>
      </w:r>
      <w:r w:rsidR="003D5635">
        <w:rPr>
          <w:rFonts w:ascii="HGPｺﾞｼｯｸM" w:eastAsia="HGPｺﾞｼｯｸM" w:hAnsi="メイリオ" w:cs="メイリオ" w:hint="eastAsia"/>
          <w:bCs/>
          <w:color w:val="000000" w:themeColor="text1"/>
          <w:sz w:val="16"/>
          <w:szCs w:val="16"/>
        </w:rPr>
        <w:t>バイラル</w:t>
      </w:r>
      <w:r w:rsidR="005733DF">
        <w:rPr>
          <w:rFonts w:ascii="HGPｺﾞｼｯｸM" w:eastAsia="HGPｺﾞｼｯｸM" w:hAnsi="メイリオ" w:cs="メイリオ" w:hint="eastAsia"/>
          <w:bCs/>
          <w:color w:val="000000" w:themeColor="text1"/>
          <w:sz w:val="16"/>
          <w:szCs w:val="16"/>
        </w:rPr>
        <w:t>広告（口コミでの広がりをねらった拡散目的の広告）や、大がかりなプロモーションなど</w:t>
      </w:r>
      <w:r>
        <w:rPr>
          <w:rFonts w:ascii="HGPｺﾞｼｯｸM" w:eastAsia="HGPｺﾞｼｯｸM" w:hAnsi="メイリオ" w:cs="メイリオ" w:hint="eastAsia"/>
          <w:bCs/>
          <w:color w:val="000000" w:themeColor="text1"/>
          <w:sz w:val="16"/>
          <w:szCs w:val="16"/>
        </w:rPr>
        <w:t>が目立ちますが、まずは公式サイトやアカウントにおけるインターネット活用を見直してみることが、</w:t>
      </w:r>
      <w:r w:rsidR="003D5635">
        <w:rPr>
          <w:rFonts w:ascii="HGPｺﾞｼｯｸM" w:eastAsia="HGPｺﾞｼｯｸM" w:hAnsi="メイリオ" w:cs="メイリオ" w:hint="eastAsia"/>
          <w:bCs/>
          <w:color w:val="000000" w:themeColor="text1"/>
          <w:sz w:val="16"/>
          <w:szCs w:val="16"/>
        </w:rPr>
        <w:t>一番重要なのかもし</w:t>
      </w:r>
      <w:r w:rsidR="006F4BDA">
        <w:rPr>
          <w:rFonts w:ascii="HGPｺﾞｼｯｸM" w:eastAsia="HGPｺﾞｼｯｸM" w:hAnsi="メイリオ" w:cs="メイリオ" w:hint="eastAsia"/>
          <w:bCs/>
          <w:color w:val="000000" w:themeColor="text1"/>
          <w:sz w:val="16"/>
          <w:szCs w:val="16"/>
        </w:rPr>
        <w:t>れません</w:t>
      </w:r>
      <w:r w:rsidR="003D5635">
        <w:rPr>
          <w:rFonts w:ascii="HGPｺﾞｼｯｸM" w:eastAsia="HGPｺﾞｼｯｸM" w:hAnsi="メイリオ" w:cs="メイリオ" w:hint="eastAsia"/>
          <w:bCs/>
          <w:color w:val="000000" w:themeColor="text1"/>
          <w:sz w:val="16"/>
          <w:szCs w:val="16"/>
        </w:rPr>
        <w:t>。</w:t>
      </w:r>
      <w:r w:rsidR="006F4BDA">
        <w:rPr>
          <w:rFonts w:ascii="HGPｺﾞｼｯｸM" w:eastAsia="HGPｺﾞｼｯｸM" w:hAnsi="メイリオ" w:cs="メイリオ" w:hint="eastAsia"/>
          <w:bCs/>
          <w:color w:val="000000" w:themeColor="text1"/>
          <w:sz w:val="16"/>
          <w:szCs w:val="16"/>
        </w:rPr>
        <w:t>インターネットを通じ候補者自身</w:t>
      </w:r>
      <w:r w:rsidR="00083797">
        <w:rPr>
          <w:rFonts w:ascii="HGPｺﾞｼｯｸM" w:eastAsia="HGPｺﾞｼｯｸM" w:hAnsi="メイリオ" w:cs="メイリオ" w:hint="eastAsia"/>
          <w:bCs/>
          <w:color w:val="000000" w:themeColor="text1"/>
          <w:sz w:val="16"/>
          <w:szCs w:val="16"/>
        </w:rPr>
        <w:t>が</w:t>
      </w:r>
      <w:r w:rsidR="006F4BDA">
        <w:rPr>
          <w:rFonts w:ascii="HGPｺﾞｼｯｸM" w:eastAsia="HGPｺﾞｼｯｸM" w:hAnsi="メイリオ" w:cs="メイリオ" w:hint="eastAsia"/>
          <w:bCs/>
          <w:color w:val="000000" w:themeColor="text1"/>
          <w:sz w:val="16"/>
          <w:szCs w:val="16"/>
        </w:rPr>
        <w:t>情報を発信していくことで</w:t>
      </w:r>
      <w:r w:rsidR="005733DF">
        <w:rPr>
          <w:rFonts w:ascii="HGPｺﾞｼｯｸM" w:eastAsia="HGPｺﾞｼｯｸM" w:hAnsi="メイリオ" w:cs="メイリオ" w:hint="eastAsia"/>
          <w:bCs/>
          <w:color w:val="000000" w:themeColor="text1"/>
          <w:sz w:val="16"/>
          <w:szCs w:val="16"/>
        </w:rPr>
        <w:t>、</w:t>
      </w:r>
      <w:r w:rsidR="00083797">
        <w:rPr>
          <w:rFonts w:ascii="HGPｺﾞｼｯｸM" w:eastAsia="HGPｺﾞｼｯｸM" w:hAnsi="メイリオ" w:cs="メイリオ" w:hint="eastAsia"/>
          <w:bCs/>
          <w:color w:val="000000" w:themeColor="text1"/>
          <w:sz w:val="16"/>
          <w:szCs w:val="16"/>
        </w:rPr>
        <w:t>政治や社会への</w:t>
      </w:r>
      <w:r w:rsidR="006F4BDA">
        <w:rPr>
          <w:rFonts w:ascii="HGPｺﾞｼｯｸM" w:eastAsia="HGPｺﾞｼｯｸM" w:hAnsi="メイリオ" w:cs="メイリオ" w:hint="eastAsia"/>
          <w:bCs/>
          <w:color w:val="000000" w:themeColor="text1"/>
          <w:sz w:val="16"/>
          <w:szCs w:val="16"/>
        </w:rPr>
        <w:t>関心がより</w:t>
      </w:r>
      <w:r w:rsidR="00083797">
        <w:rPr>
          <w:rFonts w:ascii="HGPｺﾞｼｯｸM" w:eastAsia="HGPｺﾞｼｯｸM" w:hAnsi="メイリオ" w:cs="メイリオ" w:hint="eastAsia"/>
          <w:bCs/>
          <w:color w:val="000000" w:themeColor="text1"/>
          <w:sz w:val="16"/>
          <w:szCs w:val="16"/>
        </w:rPr>
        <w:t>高まる</w:t>
      </w:r>
      <w:r w:rsidR="006F4BDA">
        <w:rPr>
          <w:rFonts w:ascii="HGPｺﾞｼｯｸM" w:eastAsia="HGPｺﾞｼｯｸM" w:hAnsi="メイリオ" w:cs="メイリオ" w:hint="eastAsia"/>
          <w:bCs/>
          <w:color w:val="000000" w:themeColor="text1"/>
          <w:sz w:val="16"/>
          <w:szCs w:val="16"/>
        </w:rPr>
        <w:t>のではないでしょうか。</w:t>
      </w:r>
    </w:p>
    <w:p w:rsidR="00DC1ADB" w:rsidRPr="00DC1ADB" w:rsidRDefault="00DC1ADB" w:rsidP="00367C98">
      <w:pPr>
        <w:rPr>
          <w:rFonts w:ascii="HGPｺﾞｼｯｸM" w:eastAsia="HGPｺﾞｼｯｸM" w:hAnsi="メイリオ" w:cs="メイリオ"/>
          <w:color w:val="000000" w:themeColor="text1"/>
          <w:szCs w:val="21"/>
        </w:rPr>
      </w:pPr>
    </w:p>
    <w:p w:rsidR="00367C98" w:rsidRDefault="00367C98" w:rsidP="00367C98">
      <w:pPr>
        <w:rPr>
          <w:rFonts w:ascii="HGPｺﾞｼｯｸM" w:eastAsia="HGPｺﾞｼｯｸM" w:hAnsi="メイリオ" w:cs="メイリオ"/>
          <w:color w:val="000000" w:themeColor="text1"/>
          <w:szCs w:val="21"/>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■会社概要</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STAGE GROUP ( ステージグループ )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URL　http://stagegroup.jp/　　代表受付:03-3263-0219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代表取締役社長　井上　英樹　　創業　2005年4月1日</w:t>
      </w:r>
    </w:p>
    <w:p w:rsidR="00367C98"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 xml:space="preserve"> 本社　東京都千代田区三崎町2-4-1　TUG-I ビル</w:t>
      </w:r>
      <w:r>
        <w:rPr>
          <w:rFonts w:ascii="HGPｺﾞｼｯｸM" w:eastAsia="HGPｺﾞｼｯｸM" w:hAnsi="メイリオ" w:cs="メイリオ" w:hint="eastAsia"/>
          <w:color w:val="000000" w:themeColor="text1"/>
          <w:sz w:val="16"/>
          <w:szCs w:val="16"/>
        </w:rPr>
        <w:t>3</w:t>
      </w:r>
      <w:r w:rsidRPr="00F20167">
        <w:rPr>
          <w:rFonts w:ascii="HGPｺﾞｼｯｸM" w:eastAsia="HGPｺﾞｼｯｸM" w:hAnsi="メイリオ" w:cs="メイリオ" w:hint="eastAsia"/>
          <w:color w:val="000000" w:themeColor="text1"/>
          <w:sz w:val="16"/>
          <w:szCs w:val="16"/>
        </w:rPr>
        <w:t>F</w:t>
      </w:r>
      <w:r>
        <w:rPr>
          <w:rFonts w:ascii="HGPｺﾞｼｯｸM" w:eastAsia="HGPｺﾞｼｯｸM" w:hAnsi="メイリオ" w:cs="メイリオ" w:hint="eastAsia"/>
          <w:color w:val="000000" w:themeColor="text1"/>
          <w:sz w:val="16"/>
          <w:szCs w:val="16"/>
        </w:rPr>
        <w:t>・5F</w:t>
      </w:r>
      <w:r w:rsidRPr="00F20167">
        <w:rPr>
          <w:rFonts w:ascii="HGPｺﾞｼｯｸM" w:eastAsia="HGPｺﾞｼｯｸM" w:hAnsi="メイリオ" w:cs="メイリオ" w:hint="eastAsia"/>
          <w:color w:val="000000" w:themeColor="text1"/>
          <w:sz w:val="16"/>
          <w:szCs w:val="16"/>
        </w:rPr>
        <w:t xml:space="preserve"> 　拠点　東京、名古屋、大阪</w:t>
      </w:r>
    </w:p>
    <w:p w:rsidR="00367C98" w:rsidRPr="00F20167" w:rsidRDefault="00367C98" w:rsidP="00367C98">
      <w:pPr>
        <w:rPr>
          <w:rFonts w:ascii="HGPｺﾞｼｯｸM" w:eastAsia="HGPｺﾞｼｯｸM" w:hAnsi="メイリオ" w:cs="メイリオ"/>
          <w:color w:val="000000" w:themeColor="text1"/>
          <w:sz w:val="16"/>
          <w:szCs w:val="16"/>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≪ステージグループは４つの事業ブランドを展開しています≫</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■オールインターネット( http://www.all-internet.jp/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企業に最も選ばれている、コストパフォーマンス重視のフルサポート型Webサイト制作</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■アイウェイヴ( http://www.aiwave.jp/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女性をターゲットとする企業のための、女性チームによるWebサイト制作</w:t>
      </w:r>
    </w:p>
    <w:p w:rsidR="00367C98" w:rsidRPr="00423FB9"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w:t>
      </w:r>
      <w:r>
        <w:rPr>
          <w:rFonts w:ascii="HGPｺﾞｼｯｸM" w:eastAsia="HGPｺﾞｼｯｸM" w:hAnsi="メイリオ" w:cs="メイリオ" w:hint="eastAsia"/>
          <w:color w:val="000000" w:themeColor="text1"/>
          <w:sz w:val="16"/>
          <w:szCs w:val="16"/>
        </w:rPr>
        <w:t xml:space="preserve">ステージソリューション（ </w:t>
      </w:r>
      <w:r w:rsidRPr="007D1624">
        <w:rPr>
          <w:rFonts w:ascii="HGPｺﾞｼｯｸM" w:eastAsia="HGPｺﾞｼｯｸM" w:hAnsi="メイリオ" w:cs="メイリオ" w:hint="eastAsia"/>
          <w:sz w:val="16"/>
          <w:szCs w:val="16"/>
        </w:rPr>
        <w:t>http://www.stage-sol.jp/</w:t>
      </w:r>
      <w:r>
        <w:rPr>
          <w:rFonts w:ascii="HGPｺﾞｼｯｸM" w:eastAsia="HGPｺﾞｼｯｸM" w:hAnsi="メイリオ" w:cs="メイリオ" w:hint="eastAsia"/>
          <w:color w:val="000000" w:themeColor="text1"/>
          <w:sz w:val="16"/>
          <w:szCs w:val="16"/>
        </w:rPr>
        <w:t xml:space="preserve"> </w:t>
      </w:r>
      <w:r>
        <w:rPr>
          <w:rFonts w:ascii="HGPｺﾞｼｯｸM" w:eastAsia="HGPｺﾞｼｯｸM" w:hAnsi="メイリオ" w:cs="メイリオ"/>
          <w:color w:val="000000" w:themeColor="text1"/>
          <w:sz w:val="16"/>
          <w:szCs w:val="16"/>
        </w:rPr>
        <w:t>）</w:t>
      </w:r>
    </w:p>
    <w:p w:rsidR="00367C98"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大規模なＷｅｂサイト構築、Ｗｅｂ戦略、システム開発</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■ステージマーケティング（ http://stagemarketing.jp/ ）</w:t>
      </w: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ソーシャルメディアマーケティング、SEO対策、リスティング広告などによるWeb集客力強化サービス</w:t>
      </w:r>
    </w:p>
    <w:p w:rsidR="00367C98" w:rsidRPr="00F20167" w:rsidRDefault="00367C98" w:rsidP="00367C98">
      <w:pPr>
        <w:rPr>
          <w:rFonts w:ascii="HGPｺﾞｼｯｸM" w:eastAsia="HGPｺﾞｼｯｸM" w:hAnsi="メイリオ" w:cs="メイリオ"/>
          <w:color w:val="000000" w:themeColor="text1"/>
          <w:sz w:val="16"/>
          <w:szCs w:val="16"/>
        </w:rPr>
      </w:pPr>
    </w:p>
    <w:p w:rsidR="00367C98" w:rsidRPr="00F20167" w:rsidRDefault="00367C98" w:rsidP="00367C98">
      <w:pPr>
        <w:rPr>
          <w:rFonts w:ascii="HGPｺﾞｼｯｸM" w:eastAsia="HGPｺﾞｼｯｸM" w:hAnsi="メイリオ" w:cs="メイリオ"/>
          <w:color w:val="000000" w:themeColor="text1"/>
          <w:sz w:val="16"/>
          <w:szCs w:val="16"/>
        </w:rPr>
      </w:pPr>
      <w:r w:rsidRPr="00F20167">
        <w:rPr>
          <w:rFonts w:ascii="HGPｺﾞｼｯｸM" w:eastAsia="HGPｺﾞｼｯｸM" w:hAnsi="メイリオ" w:cs="メイリオ" w:hint="eastAsia"/>
          <w:color w:val="000000" w:themeColor="text1"/>
          <w:sz w:val="16"/>
          <w:szCs w:val="16"/>
        </w:rPr>
        <w:t>【本件に関するお問い合わせ先】</w:t>
      </w:r>
    </w:p>
    <w:p w:rsidR="00367C98" w:rsidRPr="00F20167" w:rsidRDefault="00367C98" w:rsidP="00367C98">
      <w:pPr>
        <w:rPr>
          <w:rFonts w:ascii="HGPｺﾞｼｯｸM" w:eastAsia="HGPｺﾞｼｯｸM" w:hAnsi="メイリオ" w:cs="メイリオ"/>
          <w:color w:val="000000" w:themeColor="text1"/>
          <w:sz w:val="16"/>
          <w:szCs w:val="16"/>
        </w:rPr>
      </w:pPr>
      <w:r>
        <w:rPr>
          <w:rFonts w:ascii="HGPｺﾞｼｯｸM" w:eastAsia="HGPｺﾞｼｯｸM" w:hAnsi="メイリオ" w:cs="メイリオ" w:hint="eastAsia"/>
          <w:color w:val="000000" w:themeColor="text1"/>
          <w:sz w:val="16"/>
          <w:szCs w:val="16"/>
        </w:rPr>
        <w:t xml:space="preserve">ステージグループ　</w:t>
      </w:r>
      <w:r w:rsidRPr="00F20167">
        <w:rPr>
          <w:rFonts w:ascii="HGPｺﾞｼｯｸM" w:eastAsia="HGPｺﾞｼｯｸM" w:hAnsi="メイリオ" w:cs="メイリオ" w:hint="eastAsia"/>
          <w:color w:val="000000" w:themeColor="text1"/>
          <w:sz w:val="16"/>
          <w:szCs w:val="16"/>
        </w:rPr>
        <w:t>広報</w:t>
      </w:r>
      <w:r>
        <w:rPr>
          <w:rFonts w:ascii="HGPｺﾞｼｯｸM" w:eastAsia="HGPｺﾞｼｯｸM" w:hAnsi="メイリオ" w:cs="メイリオ" w:hint="eastAsia"/>
          <w:color w:val="000000" w:themeColor="text1"/>
          <w:sz w:val="16"/>
          <w:szCs w:val="16"/>
        </w:rPr>
        <w:t>ＰＲ</w:t>
      </w:r>
      <w:r w:rsidR="0064605A">
        <w:rPr>
          <w:rFonts w:ascii="HGPｺﾞｼｯｸM" w:eastAsia="HGPｺﾞｼｯｸM" w:hAnsi="メイリオ" w:cs="メイリオ" w:hint="eastAsia"/>
          <w:color w:val="000000" w:themeColor="text1"/>
          <w:sz w:val="16"/>
          <w:szCs w:val="16"/>
        </w:rPr>
        <w:t>部</w:t>
      </w:r>
      <w:r w:rsidR="0064605A" w:rsidRPr="00F20167">
        <w:rPr>
          <w:rFonts w:ascii="HGPｺﾞｼｯｸM" w:eastAsia="HGPｺﾞｼｯｸM" w:hAnsi="メイリオ" w:cs="メイリオ"/>
          <w:color w:val="000000" w:themeColor="text1"/>
          <w:sz w:val="16"/>
          <w:szCs w:val="16"/>
        </w:rPr>
        <w:t xml:space="preserve"> </w:t>
      </w:r>
    </w:p>
    <w:p w:rsidR="00367C98" w:rsidRPr="00EB4427" w:rsidRDefault="00367C98" w:rsidP="00EB4427">
      <w:pPr>
        <w:rPr>
          <w:rFonts w:ascii="HGPｺﾞｼｯｸM" w:eastAsia="HGPｺﾞｼｯｸM" w:hAnsi="メイリオ" w:cs="メイリオ"/>
          <w:color w:val="000000" w:themeColor="text1"/>
          <w:sz w:val="16"/>
          <w:szCs w:val="16"/>
          <w:u w:val="single"/>
        </w:rPr>
      </w:pPr>
      <w:r w:rsidRPr="00F20167">
        <w:rPr>
          <w:rFonts w:ascii="HGPｺﾞｼｯｸM" w:eastAsia="HGPｺﾞｼｯｸM" w:hAnsi="メイリオ" w:cs="メイリオ" w:hint="eastAsia"/>
          <w:color w:val="000000" w:themeColor="text1"/>
          <w:sz w:val="16"/>
          <w:szCs w:val="16"/>
        </w:rPr>
        <w:t>電話:  03-3263-0219</w:t>
      </w:r>
    </w:p>
    <w:sectPr w:rsidR="00367C98" w:rsidRPr="00EB4427" w:rsidSect="00C26F06">
      <w:pgSz w:w="11906" w:h="16838" w:code="9"/>
      <w:pgMar w:top="720" w:right="720" w:bottom="720" w:left="720" w:header="851" w:footer="992" w:gutter="0"/>
      <w:cols w:space="425"/>
      <w:docGrid w:type="lines" w:linePitch="38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91F78" w:rsidRDefault="00991F78" w:rsidP="0015353B">
      <w:r>
        <w:separator/>
      </w:r>
    </w:p>
  </w:endnote>
  <w:endnote w:type="continuationSeparator" w:id="0">
    <w:p w:rsidR="00991F78" w:rsidRDefault="00991F78" w:rsidP="001535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Ｐゴシック">
    <w:panose1 w:val="020B0600070205080204"/>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HGPｺﾞｼｯｸM">
    <w:panose1 w:val="020B0600000000000000"/>
    <w:charset w:val="80"/>
    <w:family w:val="modern"/>
    <w:pitch w:val="variable"/>
    <w:sig w:usb0="80000281" w:usb1="28C76CF8" w:usb2="00000010" w:usb3="00000000" w:csb0="00020000" w:csb1="00000000"/>
  </w:font>
  <w:font w:name="メイリオ">
    <w:panose1 w:val="020B0604030504040204"/>
    <w:charset w:val="80"/>
    <w:family w:val="modern"/>
    <w:pitch w:val="variable"/>
    <w:sig w:usb0="E10102FF" w:usb1="EAC7FFFF" w:usb2="0001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91F78" w:rsidRDefault="00991F78" w:rsidP="0015353B">
      <w:r>
        <w:separator/>
      </w:r>
    </w:p>
  </w:footnote>
  <w:footnote w:type="continuationSeparator" w:id="0">
    <w:p w:rsidR="00991F78" w:rsidRDefault="00991F78" w:rsidP="0015353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021FB2"/>
    <w:multiLevelType w:val="hybridMultilevel"/>
    <w:tmpl w:val="514E7704"/>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nsid w:val="1DC4109E"/>
    <w:multiLevelType w:val="hybridMultilevel"/>
    <w:tmpl w:val="5BEE21BC"/>
    <w:lvl w:ilvl="0" w:tplc="0409000F">
      <w:start w:val="1"/>
      <w:numFmt w:val="decimal"/>
      <w:lvlText w:val="%1."/>
      <w:lvlJc w:val="left"/>
      <w:pPr>
        <w:ind w:left="420" w:hanging="420"/>
      </w:pPr>
    </w:lvl>
    <w:lvl w:ilvl="1" w:tplc="7842E8AA">
      <w:numFmt w:val="bullet"/>
      <w:lvlText w:val="・"/>
      <w:lvlJc w:val="left"/>
      <w:pPr>
        <w:ind w:left="780" w:hanging="360"/>
      </w:pPr>
      <w:rPr>
        <w:rFonts w:ascii="ＭＳ 明朝" w:eastAsia="ＭＳ 明朝" w:hAnsi="ＭＳ 明朝" w:cstheme="minorBidi"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nsid w:val="4B5009D6"/>
    <w:multiLevelType w:val="hybridMultilevel"/>
    <w:tmpl w:val="2968C386"/>
    <w:lvl w:ilvl="0" w:tplc="04090003">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nsid w:val="4E2E71FA"/>
    <w:multiLevelType w:val="hybridMultilevel"/>
    <w:tmpl w:val="C9FC5C26"/>
    <w:lvl w:ilvl="0" w:tplc="04090009">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nsid w:val="75D95E29"/>
    <w:multiLevelType w:val="hybridMultilevel"/>
    <w:tmpl w:val="B0647C78"/>
    <w:lvl w:ilvl="0" w:tplc="077C88F6">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bordersDoNotSurroundFooter/>
  <w:proofState w:spelling="clean" w:grammar="dirty"/>
  <w:trackRevisions/>
  <w:defaultTabStop w:val="840"/>
  <w:drawingGridHorizontalSpacing w:val="105"/>
  <w:drawingGridVerticalSpacing w:val="3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46AB0"/>
    <w:rsid w:val="00000DD6"/>
    <w:rsid w:val="00004BEC"/>
    <w:rsid w:val="0002669E"/>
    <w:rsid w:val="00030DC4"/>
    <w:rsid w:val="00035B94"/>
    <w:rsid w:val="00036608"/>
    <w:rsid w:val="00045E6C"/>
    <w:rsid w:val="00051EF4"/>
    <w:rsid w:val="000577F3"/>
    <w:rsid w:val="00063FF1"/>
    <w:rsid w:val="00077AF5"/>
    <w:rsid w:val="00081B79"/>
    <w:rsid w:val="00083797"/>
    <w:rsid w:val="00085E46"/>
    <w:rsid w:val="00086037"/>
    <w:rsid w:val="000863A9"/>
    <w:rsid w:val="00091910"/>
    <w:rsid w:val="00092A2A"/>
    <w:rsid w:val="000A13B0"/>
    <w:rsid w:val="000A1585"/>
    <w:rsid w:val="000A1DA8"/>
    <w:rsid w:val="000B04EC"/>
    <w:rsid w:val="000B1954"/>
    <w:rsid w:val="000B2714"/>
    <w:rsid w:val="000E1E19"/>
    <w:rsid w:val="000F1115"/>
    <w:rsid w:val="000F12F1"/>
    <w:rsid w:val="000F1ECE"/>
    <w:rsid w:val="000F5AA2"/>
    <w:rsid w:val="001030B4"/>
    <w:rsid w:val="00106D30"/>
    <w:rsid w:val="00106D3A"/>
    <w:rsid w:val="001077C4"/>
    <w:rsid w:val="0011009C"/>
    <w:rsid w:val="0011354A"/>
    <w:rsid w:val="00113F27"/>
    <w:rsid w:val="001214FD"/>
    <w:rsid w:val="00123E1A"/>
    <w:rsid w:val="0013018C"/>
    <w:rsid w:val="00137BD1"/>
    <w:rsid w:val="00137C41"/>
    <w:rsid w:val="00141ECC"/>
    <w:rsid w:val="0014250D"/>
    <w:rsid w:val="001426E1"/>
    <w:rsid w:val="00143226"/>
    <w:rsid w:val="00144D7C"/>
    <w:rsid w:val="001500D2"/>
    <w:rsid w:val="0015195D"/>
    <w:rsid w:val="0015353B"/>
    <w:rsid w:val="00167B80"/>
    <w:rsid w:val="00167CA5"/>
    <w:rsid w:val="00170DD3"/>
    <w:rsid w:val="0017548C"/>
    <w:rsid w:val="00175FED"/>
    <w:rsid w:val="001766B7"/>
    <w:rsid w:val="00176F41"/>
    <w:rsid w:val="00180C64"/>
    <w:rsid w:val="00192081"/>
    <w:rsid w:val="001A68C1"/>
    <w:rsid w:val="001A75FD"/>
    <w:rsid w:val="001B2C7C"/>
    <w:rsid w:val="001B2EBF"/>
    <w:rsid w:val="001C4602"/>
    <w:rsid w:val="001C6971"/>
    <w:rsid w:val="001D22F5"/>
    <w:rsid w:val="001E5822"/>
    <w:rsid w:val="001F1DFE"/>
    <w:rsid w:val="001F5130"/>
    <w:rsid w:val="001F57EF"/>
    <w:rsid w:val="002048C3"/>
    <w:rsid w:val="00211E30"/>
    <w:rsid w:val="002175C8"/>
    <w:rsid w:val="00217822"/>
    <w:rsid w:val="002208CC"/>
    <w:rsid w:val="0022249A"/>
    <w:rsid w:val="00225C31"/>
    <w:rsid w:val="00226361"/>
    <w:rsid w:val="0023048F"/>
    <w:rsid w:val="0023284B"/>
    <w:rsid w:val="00232C36"/>
    <w:rsid w:val="00241058"/>
    <w:rsid w:val="00244A95"/>
    <w:rsid w:val="00253FFD"/>
    <w:rsid w:val="002605F4"/>
    <w:rsid w:val="00260BD4"/>
    <w:rsid w:val="00265166"/>
    <w:rsid w:val="002670C1"/>
    <w:rsid w:val="002728FB"/>
    <w:rsid w:val="00275C8A"/>
    <w:rsid w:val="00275C8B"/>
    <w:rsid w:val="00276769"/>
    <w:rsid w:val="00277ECD"/>
    <w:rsid w:val="0028229E"/>
    <w:rsid w:val="0028711C"/>
    <w:rsid w:val="00290187"/>
    <w:rsid w:val="00292504"/>
    <w:rsid w:val="00296359"/>
    <w:rsid w:val="002A0AB7"/>
    <w:rsid w:val="002B1A81"/>
    <w:rsid w:val="002B37D0"/>
    <w:rsid w:val="002C12D6"/>
    <w:rsid w:val="002C572E"/>
    <w:rsid w:val="002E288E"/>
    <w:rsid w:val="002E4E8D"/>
    <w:rsid w:val="002E5759"/>
    <w:rsid w:val="002F4EA4"/>
    <w:rsid w:val="002F5D06"/>
    <w:rsid w:val="002F65A9"/>
    <w:rsid w:val="003128AD"/>
    <w:rsid w:val="00317F63"/>
    <w:rsid w:val="003221DA"/>
    <w:rsid w:val="00325577"/>
    <w:rsid w:val="00327F0E"/>
    <w:rsid w:val="00332422"/>
    <w:rsid w:val="00334411"/>
    <w:rsid w:val="00340474"/>
    <w:rsid w:val="00345C6A"/>
    <w:rsid w:val="00364720"/>
    <w:rsid w:val="00367C98"/>
    <w:rsid w:val="00370409"/>
    <w:rsid w:val="003710DF"/>
    <w:rsid w:val="0037670E"/>
    <w:rsid w:val="003815C5"/>
    <w:rsid w:val="0038453F"/>
    <w:rsid w:val="00390671"/>
    <w:rsid w:val="00392439"/>
    <w:rsid w:val="00396BAC"/>
    <w:rsid w:val="003972A1"/>
    <w:rsid w:val="003973F0"/>
    <w:rsid w:val="003C1D85"/>
    <w:rsid w:val="003D5635"/>
    <w:rsid w:val="003D5810"/>
    <w:rsid w:val="003E2989"/>
    <w:rsid w:val="003E3FB1"/>
    <w:rsid w:val="003E4D83"/>
    <w:rsid w:val="003F25CA"/>
    <w:rsid w:val="003F3618"/>
    <w:rsid w:val="003F64EF"/>
    <w:rsid w:val="003F7334"/>
    <w:rsid w:val="00400EB1"/>
    <w:rsid w:val="00407B57"/>
    <w:rsid w:val="00412658"/>
    <w:rsid w:val="0041285A"/>
    <w:rsid w:val="00413A5B"/>
    <w:rsid w:val="00415C3E"/>
    <w:rsid w:val="0041749D"/>
    <w:rsid w:val="00423FB9"/>
    <w:rsid w:val="00431D63"/>
    <w:rsid w:val="004374C6"/>
    <w:rsid w:val="00441435"/>
    <w:rsid w:val="0044197A"/>
    <w:rsid w:val="004423D3"/>
    <w:rsid w:val="00445839"/>
    <w:rsid w:val="00454499"/>
    <w:rsid w:val="00455CF2"/>
    <w:rsid w:val="00456CE6"/>
    <w:rsid w:val="00466600"/>
    <w:rsid w:val="00470840"/>
    <w:rsid w:val="00472E2A"/>
    <w:rsid w:val="004843BA"/>
    <w:rsid w:val="004908C4"/>
    <w:rsid w:val="004920DC"/>
    <w:rsid w:val="004A3DB6"/>
    <w:rsid w:val="004A4617"/>
    <w:rsid w:val="004A5684"/>
    <w:rsid w:val="004B17AD"/>
    <w:rsid w:val="004B710D"/>
    <w:rsid w:val="004B7607"/>
    <w:rsid w:val="004B7BCF"/>
    <w:rsid w:val="004C74FD"/>
    <w:rsid w:val="004D6E30"/>
    <w:rsid w:val="004D757B"/>
    <w:rsid w:val="004E2BCB"/>
    <w:rsid w:val="004E395E"/>
    <w:rsid w:val="004E3CC9"/>
    <w:rsid w:val="004E76A0"/>
    <w:rsid w:val="004F131C"/>
    <w:rsid w:val="004F19A3"/>
    <w:rsid w:val="004F1E7F"/>
    <w:rsid w:val="004F27F7"/>
    <w:rsid w:val="005070E8"/>
    <w:rsid w:val="00516C1B"/>
    <w:rsid w:val="00530C6A"/>
    <w:rsid w:val="00532CFA"/>
    <w:rsid w:val="005338D6"/>
    <w:rsid w:val="00537B54"/>
    <w:rsid w:val="00545798"/>
    <w:rsid w:val="0055222F"/>
    <w:rsid w:val="00556824"/>
    <w:rsid w:val="005569EE"/>
    <w:rsid w:val="00556DEE"/>
    <w:rsid w:val="00560447"/>
    <w:rsid w:val="005630C4"/>
    <w:rsid w:val="005676B8"/>
    <w:rsid w:val="005733DF"/>
    <w:rsid w:val="00573C11"/>
    <w:rsid w:val="00573C23"/>
    <w:rsid w:val="00577444"/>
    <w:rsid w:val="00577F79"/>
    <w:rsid w:val="005819EF"/>
    <w:rsid w:val="0059159A"/>
    <w:rsid w:val="005A6C55"/>
    <w:rsid w:val="005B1697"/>
    <w:rsid w:val="005B28D3"/>
    <w:rsid w:val="005B7F06"/>
    <w:rsid w:val="005C0D8C"/>
    <w:rsid w:val="005C2DE5"/>
    <w:rsid w:val="005C44CC"/>
    <w:rsid w:val="005C57CF"/>
    <w:rsid w:val="005D4F31"/>
    <w:rsid w:val="005D6501"/>
    <w:rsid w:val="005E11E6"/>
    <w:rsid w:val="005E70EA"/>
    <w:rsid w:val="005F0287"/>
    <w:rsid w:val="005F1A76"/>
    <w:rsid w:val="005F2427"/>
    <w:rsid w:val="005F5091"/>
    <w:rsid w:val="005F5A4A"/>
    <w:rsid w:val="0060239F"/>
    <w:rsid w:val="00606AAA"/>
    <w:rsid w:val="00607E56"/>
    <w:rsid w:val="00611E50"/>
    <w:rsid w:val="0061414A"/>
    <w:rsid w:val="006141F2"/>
    <w:rsid w:val="006145A8"/>
    <w:rsid w:val="00627E29"/>
    <w:rsid w:val="0063095C"/>
    <w:rsid w:val="0063096B"/>
    <w:rsid w:val="00630EBB"/>
    <w:rsid w:val="00637933"/>
    <w:rsid w:val="00642938"/>
    <w:rsid w:val="0064605A"/>
    <w:rsid w:val="00647828"/>
    <w:rsid w:val="00651EFE"/>
    <w:rsid w:val="00653710"/>
    <w:rsid w:val="00653F2E"/>
    <w:rsid w:val="006568F3"/>
    <w:rsid w:val="0066154D"/>
    <w:rsid w:val="00662530"/>
    <w:rsid w:val="00664E7D"/>
    <w:rsid w:val="00665B0A"/>
    <w:rsid w:val="00690512"/>
    <w:rsid w:val="00697B7E"/>
    <w:rsid w:val="006B4266"/>
    <w:rsid w:val="006C011A"/>
    <w:rsid w:val="006C3156"/>
    <w:rsid w:val="006D3A7B"/>
    <w:rsid w:val="006D7D1D"/>
    <w:rsid w:val="006F031A"/>
    <w:rsid w:val="006F418D"/>
    <w:rsid w:val="006F4BDA"/>
    <w:rsid w:val="00700F3C"/>
    <w:rsid w:val="00702432"/>
    <w:rsid w:val="00713C64"/>
    <w:rsid w:val="00714C60"/>
    <w:rsid w:val="007160F4"/>
    <w:rsid w:val="007219F7"/>
    <w:rsid w:val="007231F8"/>
    <w:rsid w:val="00735F33"/>
    <w:rsid w:val="00737DC5"/>
    <w:rsid w:val="00740767"/>
    <w:rsid w:val="00750844"/>
    <w:rsid w:val="00754CCD"/>
    <w:rsid w:val="007622B7"/>
    <w:rsid w:val="0077159A"/>
    <w:rsid w:val="007750CE"/>
    <w:rsid w:val="00785EF6"/>
    <w:rsid w:val="0078629B"/>
    <w:rsid w:val="00790363"/>
    <w:rsid w:val="0079135E"/>
    <w:rsid w:val="00792DCC"/>
    <w:rsid w:val="007964EA"/>
    <w:rsid w:val="007A0709"/>
    <w:rsid w:val="007A15ED"/>
    <w:rsid w:val="007B2FED"/>
    <w:rsid w:val="007B6781"/>
    <w:rsid w:val="007B6860"/>
    <w:rsid w:val="007C1D94"/>
    <w:rsid w:val="007C4FB0"/>
    <w:rsid w:val="007D1624"/>
    <w:rsid w:val="007E3B12"/>
    <w:rsid w:val="007E628C"/>
    <w:rsid w:val="007F1F79"/>
    <w:rsid w:val="007F46B5"/>
    <w:rsid w:val="0080050D"/>
    <w:rsid w:val="008055E9"/>
    <w:rsid w:val="00817BBA"/>
    <w:rsid w:val="008230DA"/>
    <w:rsid w:val="00825E01"/>
    <w:rsid w:val="00831A0C"/>
    <w:rsid w:val="00831E6E"/>
    <w:rsid w:val="008357EE"/>
    <w:rsid w:val="008414AB"/>
    <w:rsid w:val="0084220F"/>
    <w:rsid w:val="008450A1"/>
    <w:rsid w:val="00845429"/>
    <w:rsid w:val="0084608A"/>
    <w:rsid w:val="00847987"/>
    <w:rsid w:val="00850763"/>
    <w:rsid w:val="008526E7"/>
    <w:rsid w:val="00863BF9"/>
    <w:rsid w:val="008662A9"/>
    <w:rsid w:val="00866D63"/>
    <w:rsid w:val="00871A7A"/>
    <w:rsid w:val="0087315D"/>
    <w:rsid w:val="008847ED"/>
    <w:rsid w:val="008A5772"/>
    <w:rsid w:val="008B12EC"/>
    <w:rsid w:val="008B34ED"/>
    <w:rsid w:val="008B3DDD"/>
    <w:rsid w:val="008B6278"/>
    <w:rsid w:val="008B74F8"/>
    <w:rsid w:val="008C0142"/>
    <w:rsid w:val="008C1049"/>
    <w:rsid w:val="008C444B"/>
    <w:rsid w:val="008C5906"/>
    <w:rsid w:val="008C7873"/>
    <w:rsid w:val="008D4370"/>
    <w:rsid w:val="008D66CD"/>
    <w:rsid w:val="008D7A2A"/>
    <w:rsid w:val="008D7F9F"/>
    <w:rsid w:val="008E00D8"/>
    <w:rsid w:val="008E2C8A"/>
    <w:rsid w:val="008E33D7"/>
    <w:rsid w:val="008E3F95"/>
    <w:rsid w:val="008F372F"/>
    <w:rsid w:val="008F38AE"/>
    <w:rsid w:val="008F47DE"/>
    <w:rsid w:val="009016CF"/>
    <w:rsid w:val="009018AF"/>
    <w:rsid w:val="0091058B"/>
    <w:rsid w:val="009119A0"/>
    <w:rsid w:val="00912486"/>
    <w:rsid w:val="00912DB7"/>
    <w:rsid w:val="00923E69"/>
    <w:rsid w:val="0092491A"/>
    <w:rsid w:val="00927912"/>
    <w:rsid w:val="009321BC"/>
    <w:rsid w:val="00932E5C"/>
    <w:rsid w:val="009365DE"/>
    <w:rsid w:val="00936C63"/>
    <w:rsid w:val="0094058F"/>
    <w:rsid w:val="00944889"/>
    <w:rsid w:val="009564BF"/>
    <w:rsid w:val="0095675C"/>
    <w:rsid w:val="00963648"/>
    <w:rsid w:val="0096541B"/>
    <w:rsid w:val="00974757"/>
    <w:rsid w:val="0098404E"/>
    <w:rsid w:val="00985C97"/>
    <w:rsid w:val="00987A90"/>
    <w:rsid w:val="009907F4"/>
    <w:rsid w:val="00991F78"/>
    <w:rsid w:val="009947F0"/>
    <w:rsid w:val="00997164"/>
    <w:rsid w:val="009A1F9B"/>
    <w:rsid w:val="009B33AC"/>
    <w:rsid w:val="009D3CFE"/>
    <w:rsid w:val="009D62C2"/>
    <w:rsid w:val="009E5810"/>
    <w:rsid w:val="009F0DE9"/>
    <w:rsid w:val="009F3615"/>
    <w:rsid w:val="00A03DC3"/>
    <w:rsid w:val="00A076C5"/>
    <w:rsid w:val="00A101CD"/>
    <w:rsid w:val="00A10D45"/>
    <w:rsid w:val="00A35F49"/>
    <w:rsid w:val="00A42C5C"/>
    <w:rsid w:val="00A51E6A"/>
    <w:rsid w:val="00A523FB"/>
    <w:rsid w:val="00A52760"/>
    <w:rsid w:val="00A53873"/>
    <w:rsid w:val="00A554E7"/>
    <w:rsid w:val="00A56AB7"/>
    <w:rsid w:val="00A62901"/>
    <w:rsid w:val="00A63E91"/>
    <w:rsid w:val="00A66C8F"/>
    <w:rsid w:val="00A70E05"/>
    <w:rsid w:val="00A7118E"/>
    <w:rsid w:val="00A81589"/>
    <w:rsid w:val="00A8652C"/>
    <w:rsid w:val="00A93482"/>
    <w:rsid w:val="00A95307"/>
    <w:rsid w:val="00A96393"/>
    <w:rsid w:val="00AA215A"/>
    <w:rsid w:val="00AA23C7"/>
    <w:rsid w:val="00AA412B"/>
    <w:rsid w:val="00AA5093"/>
    <w:rsid w:val="00AB1F7B"/>
    <w:rsid w:val="00AB2BF8"/>
    <w:rsid w:val="00AB5EF5"/>
    <w:rsid w:val="00AB6B29"/>
    <w:rsid w:val="00AC1DEC"/>
    <w:rsid w:val="00AC6590"/>
    <w:rsid w:val="00AD3849"/>
    <w:rsid w:val="00AD7E49"/>
    <w:rsid w:val="00AE21DE"/>
    <w:rsid w:val="00AE32B8"/>
    <w:rsid w:val="00AF040F"/>
    <w:rsid w:val="00AF0449"/>
    <w:rsid w:val="00AF172A"/>
    <w:rsid w:val="00AF356C"/>
    <w:rsid w:val="00AF378D"/>
    <w:rsid w:val="00AF6A70"/>
    <w:rsid w:val="00B027BE"/>
    <w:rsid w:val="00B06607"/>
    <w:rsid w:val="00B114BC"/>
    <w:rsid w:val="00B1468E"/>
    <w:rsid w:val="00B174B7"/>
    <w:rsid w:val="00B24F7F"/>
    <w:rsid w:val="00B30D87"/>
    <w:rsid w:val="00B31DED"/>
    <w:rsid w:val="00B32352"/>
    <w:rsid w:val="00B42B03"/>
    <w:rsid w:val="00B44379"/>
    <w:rsid w:val="00B6395A"/>
    <w:rsid w:val="00B657CD"/>
    <w:rsid w:val="00B66AF0"/>
    <w:rsid w:val="00B717BB"/>
    <w:rsid w:val="00B74A6C"/>
    <w:rsid w:val="00B76DF3"/>
    <w:rsid w:val="00B9064E"/>
    <w:rsid w:val="00BA6B3C"/>
    <w:rsid w:val="00BA71F7"/>
    <w:rsid w:val="00BB0B1B"/>
    <w:rsid w:val="00BB2F1D"/>
    <w:rsid w:val="00BB3326"/>
    <w:rsid w:val="00BB39DD"/>
    <w:rsid w:val="00BB5F82"/>
    <w:rsid w:val="00BB7944"/>
    <w:rsid w:val="00BC0C34"/>
    <w:rsid w:val="00BC65BB"/>
    <w:rsid w:val="00BC7ACA"/>
    <w:rsid w:val="00BD0A01"/>
    <w:rsid w:val="00BD2E9F"/>
    <w:rsid w:val="00BD3D7C"/>
    <w:rsid w:val="00BD5512"/>
    <w:rsid w:val="00BE5FB2"/>
    <w:rsid w:val="00BE7AA4"/>
    <w:rsid w:val="00BF048D"/>
    <w:rsid w:val="00BF7A91"/>
    <w:rsid w:val="00C01179"/>
    <w:rsid w:val="00C06BB7"/>
    <w:rsid w:val="00C15017"/>
    <w:rsid w:val="00C17C0F"/>
    <w:rsid w:val="00C17CF4"/>
    <w:rsid w:val="00C21EC8"/>
    <w:rsid w:val="00C21FA1"/>
    <w:rsid w:val="00C25AE7"/>
    <w:rsid w:val="00C26F06"/>
    <w:rsid w:val="00C32F35"/>
    <w:rsid w:val="00C35801"/>
    <w:rsid w:val="00C43FAE"/>
    <w:rsid w:val="00C458CA"/>
    <w:rsid w:val="00C50B21"/>
    <w:rsid w:val="00C535BF"/>
    <w:rsid w:val="00C53726"/>
    <w:rsid w:val="00C85815"/>
    <w:rsid w:val="00C95439"/>
    <w:rsid w:val="00C96B47"/>
    <w:rsid w:val="00C96BCB"/>
    <w:rsid w:val="00CA0721"/>
    <w:rsid w:val="00CA1689"/>
    <w:rsid w:val="00CA23E1"/>
    <w:rsid w:val="00CA6304"/>
    <w:rsid w:val="00CA68E2"/>
    <w:rsid w:val="00CB16FA"/>
    <w:rsid w:val="00CB3A37"/>
    <w:rsid w:val="00CB59F3"/>
    <w:rsid w:val="00CC03D2"/>
    <w:rsid w:val="00CC45E6"/>
    <w:rsid w:val="00CC472D"/>
    <w:rsid w:val="00CD4EC7"/>
    <w:rsid w:val="00CE31F4"/>
    <w:rsid w:val="00D01B5D"/>
    <w:rsid w:val="00D0426C"/>
    <w:rsid w:val="00D049D3"/>
    <w:rsid w:val="00D04ACA"/>
    <w:rsid w:val="00D05658"/>
    <w:rsid w:val="00D144C1"/>
    <w:rsid w:val="00D23C67"/>
    <w:rsid w:val="00D260FE"/>
    <w:rsid w:val="00D31885"/>
    <w:rsid w:val="00D3513E"/>
    <w:rsid w:val="00D40558"/>
    <w:rsid w:val="00D425F5"/>
    <w:rsid w:val="00D42A8F"/>
    <w:rsid w:val="00D456F1"/>
    <w:rsid w:val="00D50C45"/>
    <w:rsid w:val="00D532B4"/>
    <w:rsid w:val="00D56637"/>
    <w:rsid w:val="00D57A26"/>
    <w:rsid w:val="00D630D1"/>
    <w:rsid w:val="00D63C3B"/>
    <w:rsid w:val="00D65463"/>
    <w:rsid w:val="00D82580"/>
    <w:rsid w:val="00D90620"/>
    <w:rsid w:val="00D94000"/>
    <w:rsid w:val="00DA1450"/>
    <w:rsid w:val="00DA3F14"/>
    <w:rsid w:val="00DA6699"/>
    <w:rsid w:val="00DA7A3C"/>
    <w:rsid w:val="00DA7CF2"/>
    <w:rsid w:val="00DB0F3E"/>
    <w:rsid w:val="00DB47DC"/>
    <w:rsid w:val="00DB48AB"/>
    <w:rsid w:val="00DC1ADB"/>
    <w:rsid w:val="00DC200A"/>
    <w:rsid w:val="00DC6432"/>
    <w:rsid w:val="00DC7081"/>
    <w:rsid w:val="00DC71DB"/>
    <w:rsid w:val="00DD79F6"/>
    <w:rsid w:val="00DE1294"/>
    <w:rsid w:val="00DE178E"/>
    <w:rsid w:val="00DF0F05"/>
    <w:rsid w:val="00DF3010"/>
    <w:rsid w:val="00DF349B"/>
    <w:rsid w:val="00DF3F96"/>
    <w:rsid w:val="00E0358B"/>
    <w:rsid w:val="00E03B58"/>
    <w:rsid w:val="00E03B82"/>
    <w:rsid w:val="00E144F3"/>
    <w:rsid w:val="00E239CF"/>
    <w:rsid w:val="00E30857"/>
    <w:rsid w:val="00E31FBD"/>
    <w:rsid w:val="00E32565"/>
    <w:rsid w:val="00E35796"/>
    <w:rsid w:val="00E370E1"/>
    <w:rsid w:val="00E37E67"/>
    <w:rsid w:val="00E41B8B"/>
    <w:rsid w:val="00E432D5"/>
    <w:rsid w:val="00E4475E"/>
    <w:rsid w:val="00E44C49"/>
    <w:rsid w:val="00E45E29"/>
    <w:rsid w:val="00E4705B"/>
    <w:rsid w:val="00E51D1A"/>
    <w:rsid w:val="00E52256"/>
    <w:rsid w:val="00E57B0E"/>
    <w:rsid w:val="00E57CB7"/>
    <w:rsid w:val="00E675BA"/>
    <w:rsid w:val="00E72F32"/>
    <w:rsid w:val="00E90292"/>
    <w:rsid w:val="00E90F8A"/>
    <w:rsid w:val="00E91845"/>
    <w:rsid w:val="00E95E6F"/>
    <w:rsid w:val="00EA40EC"/>
    <w:rsid w:val="00EA6191"/>
    <w:rsid w:val="00EB4427"/>
    <w:rsid w:val="00EC33A4"/>
    <w:rsid w:val="00EE0DD9"/>
    <w:rsid w:val="00EE453D"/>
    <w:rsid w:val="00EE560B"/>
    <w:rsid w:val="00EE5694"/>
    <w:rsid w:val="00EE5CC7"/>
    <w:rsid w:val="00EF0887"/>
    <w:rsid w:val="00EF19F2"/>
    <w:rsid w:val="00F01CE2"/>
    <w:rsid w:val="00F02F79"/>
    <w:rsid w:val="00F16F52"/>
    <w:rsid w:val="00F1760C"/>
    <w:rsid w:val="00F179D2"/>
    <w:rsid w:val="00F20167"/>
    <w:rsid w:val="00F23494"/>
    <w:rsid w:val="00F25527"/>
    <w:rsid w:val="00F41001"/>
    <w:rsid w:val="00F428BB"/>
    <w:rsid w:val="00F4516B"/>
    <w:rsid w:val="00F46AB0"/>
    <w:rsid w:val="00F5217F"/>
    <w:rsid w:val="00F5629A"/>
    <w:rsid w:val="00F6083C"/>
    <w:rsid w:val="00F611A4"/>
    <w:rsid w:val="00F6195F"/>
    <w:rsid w:val="00F639DB"/>
    <w:rsid w:val="00F652A6"/>
    <w:rsid w:val="00F65A15"/>
    <w:rsid w:val="00F704DB"/>
    <w:rsid w:val="00F7375D"/>
    <w:rsid w:val="00F73D9F"/>
    <w:rsid w:val="00F76CAB"/>
    <w:rsid w:val="00F90AD1"/>
    <w:rsid w:val="00F92D0C"/>
    <w:rsid w:val="00F94162"/>
    <w:rsid w:val="00FC167E"/>
    <w:rsid w:val="00FC7FBA"/>
    <w:rsid w:val="00FD4531"/>
    <w:rsid w:val="00FE5F6D"/>
    <w:rsid w:val="00FE66F7"/>
    <w:rsid w:val="00FF129D"/>
    <w:rsid w:val="00FF2A7F"/>
    <w:rsid w:val="00FF2D1F"/>
    <w:rsid w:val="00FF747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 w:type="character" w:styleId="ac">
    <w:name w:val="annotation reference"/>
    <w:basedOn w:val="a0"/>
    <w:uiPriority w:val="99"/>
    <w:semiHidden/>
    <w:unhideWhenUsed/>
    <w:rsid w:val="00E90F8A"/>
    <w:rPr>
      <w:sz w:val="18"/>
      <w:szCs w:val="18"/>
    </w:rPr>
  </w:style>
  <w:style w:type="paragraph" w:styleId="ad">
    <w:name w:val="annotation text"/>
    <w:basedOn w:val="a"/>
    <w:link w:val="ae"/>
    <w:uiPriority w:val="99"/>
    <w:semiHidden/>
    <w:unhideWhenUsed/>
    <w:rsid w:val="00E90F8A"/>
    <w:pPr>
      <w:jc w:val="left"/>
    </w:pPr>
  </w:style>
  <w:style w:type="character" w:customStyle="1" w:styleId="ae">
    <w:name w:val="コメント文字列 (文字)"/>
    <w:basedOn w:val="a0"/>
    <w:link w:val="ad"/>
    <w:uiPriority w:val="99"/>
    <w:semiHidden/>
    <w:rsid w:val="00E90F8A"/>
  </w:style>
  <w:style w:type="paragraph" w:styleId="af">
    <w:name w:val="annotation subject"/>
    <w:basedOn w:val="ad"/>
    <w:next w:val="ad"/>
    <w:link w:val="af0"/>
    <w:uiPriority w:val="99"/>
    <w:semiHidden/>
    <w:unhideWhenUsed/>
    <w:rsid w:val="00E90F8A"/>
    <w:rPr>
      <w:b/>
      <w:bCs/>
    </w:rPr>
  </w:style>
  <w:style w:type="character" w:customStyle="1" w:styleId="af0">
    <w:name w:val="コメント内容 (文字)"/>
    <w:basedOn w:val="ae"/>
    <w:link w:val="af"/>
    <w:uiPriority w:val="99"/>
    <w:semiHidden/>
    <w:rsid w:val="00E90F8A"/>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F46AB0"/>
    <w:rPr>
      <w:color w:val="0000FF" w:themeColor="hyperlink"/>
      <w:u w:val="single"/>
    </w:rPr>
  </w:style>
  <w:style w:type="character" w:customStyle="1" w:styleId="apple-tab-span">
    <w:name w:val="apple-tab-span"/>
    <w:basedOn w:val="a0"/>
    <w:rsid w:val="00C53726"/>
  </w:style>
  <w:style w:type="character" w:styleId="a4">
    <w:name w:val="FollowedHyperlink"/>
    <w:basedOn w:val="a0"/>
    <w:uiPriority w:val="99"/>
    <w:semiHidden/>
    <w:unhideWhenUsed/>
    <w:rsid w:val="00CA1689"/>
    <w:rPr>
      <w:color w:val="800080" w:themeColor="followedHyperlink"/>
      <w:u w:val="single"/>
    </w:rPr>
  </w:style>
  <w:style w:type="paragraph" w:styleId="Web">
    <w:name w:val="Normal (Web)"/>
    <w:basedOn w:val="a"/>
    <w:uiPriority w:val="99"/>
    <w:unhideWhenUsed/>
    <w:rsid w:val="003E3FB1"/>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paragraph" w:styleId="a5">
    <w:name w:val="List Paragraph"/>
    <w:basedOn w:val="a"/>
    <w:uiPriority w:val="34"/>
    <w:qFormat/>
    <w:rsid w:val="00F23494"/>
    <w:pPr>
      <w:ind w:leftChars="400" w:left="840"/>
    </w:pPr>
  </w:style>
  <w:style w:type="paragraph" w:styleId="a6">
    <w:name w:val="Balloon Text"/>
    <w:basedOn w:val="a"/>
    <w:link w:val="a7"/>
    <w:uiPriority w:val="99"/>
    <w:semiHidden/>
    <w:unhideWhenUsed/>
    <w:rsid w:val="005F0287"/>
    <w:rPr>
      <w:rFonts w:asciiTheme="majorHAnsi" w:eastAsiaTheme="majorEastAsia" w:hAnsiTheme="majorHAnsi" w:cstheme="majorBidi"/>
      <w:sz w:val="18"/>
      <w:szCs w:val="18"/>
    </w:rPr>
  </w:style>
  <w:style w:type="character" w:customStyle="1" w:styleId="a7">
    <w:name w:val="吹き出し (文字)"/>
    <w:basedOn w:val="a0"/>
    <w:link w:val="a6"/>
    <w:uiPriority w:val="99"/>
    <w:semiHidden/>
    <w:rsid w:val="005F0287"/>
    <w:rPr>
      <w:rFonts w:asciiTheme="majorHAnsi" w:eastAsiaTheme="majorEastAsia" w:hAnsiTheme="majorHAnsi" w:cstheme="majorBidi"/>
      <w:sz w:val="18"/>
      <w:szCs w:val="18"/>
    </w:rPr>
  </w:style>
  <w:style w:type="paragraph" w:styleId="a8">
    <w:name w:val="header"/>
    <w:basedOn w:val="a"/>
    <w:link w:val="a9"/>
    <w:uiPriority w:val="99"/>
    <w:unhideWhenUsed/>
    <w:rsid w:val="0015353B"/>
    <w:pPr>
      <w:tabs>
        <w:tab w:val="center" w:pos="4252"/>
        <w:tab w:val="right" w:pos="8504"/>
      </w:tabs>
      <w:snapToGrid w:val="0"/>
    </w:pPr>
  </w:style>
  <w:style w:type="character" w:customStyle="1" w:styleId="a9">
    <w:name w:val="ヘッダー (文字)"/>
    <w:basedOn w:val="a0"/>
    <w:link w:val="a8"/>
    <w:uiPriority w:val="99"/>
    <w:rsid w:val="0015353B"/>
  </w:style>
  <w:style w:type="paragraph" w:styleId="aa">
    <w:name w:val="footer"/>
    <w:basedOn w:val="a"/>
    <w:link w:val="ab"/>
    <w:uiPriority w:val="99"/>
    <w:unhideWhenUsed/>
    <w:rsid w:val="0015353B"/>
    <w:pPr>
      <w:tabs>
        <w:tab w:val="center" w:pos="4252"/>
        <w:tab w:val="right" w:pos="8504"/>
      </w:tabs>
      <w:snapToGrid w:val="0"/>
    </w:pPr>
  </w:style>
  <w:style w:type="character" w:customStyle="1" w:styleId="ab">
    <w:name w:val="フッター (文字)"/>
    <w:basedOn w:val="a0"/>
    <w:link w:val="aa"/>
    <w:uiPriority w:val="99"/>
    <w:rsid w:val="0015353B"/>
  </w:style>
  <w:style w:type="character" w:styleId="ac">
    <w:name w:val="annotation reference"/>
    <w:basedOn w:val="a0"/>
    <w:uiPriority w:val="99"/>
    <w:semiHidden/>
    <w:unhideWhenUsed/>
    <w:rsid w:val="00E90F8A"/>
    <w:rPr>
      <w:sz w:val="18"/>
      <w:szCs w:val="18"/>
    </w:rPr>
  </w:style>
  <w:style w:type="paragraph" w:styleId="ad">
    <w:name w:val="annotation text"/>
    <w:basedOn w:val="a"/>
    <w:link w:val="ae"/>
    <w:uiPriority w:val="99"/>
    <w:semiHidden/>
    <w:unhideWhenUsed/>
    <w:rsid w:val="00E90F8A"/>
    <w:pPr>
      <w:jc w:val="left"/>
    </w:pPr>
  </w:style>
  <w:style w:type="character" w:customStyle="1" w:styleId="ae">
    <w:name w:val="コメント文字列 (文字)"/>
    <w:basedOn w:val="a0"/>
    <w:link w:val="ad"/>
    <w:uiPriority w:val="99"/>
    <w:semiHidden/>
    <w:rsid w:val="00E90F8A"/>
  </w:style>
  <w:style w:type="paragraph" w:styleId="af">
    <w:name w:val="annotation subject"/>
    <w:basedOn w:val="ad"/>
    <w:next w:val="ad"/>
    <w:link w:val="af0"/>
    <w:uiPriority w:val="99"/>
    <w:semiHidden/>
    <w:unhideWhenUsed/>
    <w:rsid w:val="00E90F8A"/>
    <w:rPr>
      <w:b/>
      <w:bCs/>
    </w:rPr>
  </w:style>
  <w:style w:type="character" w:customStyle="1" w:styleId="af0">
    <w:name w:val="コメント内容 (文字)"/>
    <w:basedOn w:val="ae"/>
    <w:link w:val="af"/>
    <w:uiPriority w:val="99"/>
    <w:semiHidden/>
    <w:rsid w:val="00E90F8A"/>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0220666">
      <w:bodyDiv w:val="1"/>
      <w:marLeft w:val="0"/>
      <w:marRight w:val="0"/>
      <w:marTop w:val="0"/>
      <w:marBottom w:val="0"/>
      <w:divBdr>
        <w:top w:val="none" w:sz="0" w:space="0" w:color="auto"/>
        <w:left w:val="none" w:sz="0" w:space="0" w:color="auto"/>
        <w:bottom w:val="none" w:sz="0" w:space="0" w:color="auto"/>
        <w:right w:val="none" w:sz="0" w:space="0" w:color="auto"/>
      </w:divBdr>
    </w:div>
    <w:div w:id="158738375">
      <w:bodyDiv w:val="1"/>
      <w:marLeft w:val="0"/>
      <w:marRight w:val="0"/>
      <w:marTop w:val="0"/>
      <w:marBottom w:val="0"/>
      <w:divBdr>
        <w:top w:val="none" w:sz="0" w:space="0" w:color="auto"/>
        <w:left w:val="none" w:sz="0" w:space="0" w:color="auto"/>
        <w:bottom w:val="none" w:sz="0" w:space="0" w:color="auto"/>
        <w:right w:val="none" w:sz="0" w:space="0" w:color="auto"/>
      </w:divBdr>
      <w:divsChild>
        <w:div w:id="1184053274">
          <w:marLeft w:val="0"/>
          <w:marRight w:val="0"/>
          <w:marTop w:val="0"/>
          <w:marBottom w:val="0"/>
          <w:divBdr>
            <w:top w:val="none" w:sz="0" w:space="0" w:color="auto"/>
            <w:left w:val="none" w:sz="0" w:space="0" w:color="auto"/>
            <w:bottom w:val="none" w:sz="0" w:space="0" w:color="auto"/>
            <w:right w:val="none" w:sz="0" w:space="0" w:color="auto"/>
          </w:divBdr>
        </w:div>
        <w:div w:id="1220557913">
          <w:marLeft w:val="0"/>
          <w:marRight w:val="0"/>
          <w:marTop w:val="0"/>
          <w:marBottom w:val="0"/>
          <w:divBdr>
            <w:top w:val="none" w:sz="0" w:space="0" w:color="auto"/>
            <w:left w:val="none" w:sz="0" w:space="0" w:color="auto"/>
            <w:bottom w:val="none" w:sz="0" w:space="0" w:color="auto"/>
            <w:right w:val="none" w:sz="0" w:space="0" w:color="auto"/>
          </w:divBdr>
        </w:div>
        <w:div w:id="888734854">
          <w:marLeft w:val="0"/>
          <w:marRight w:val="0"/>
          <w:marTop w:val="0"/>
          <w:marBottom w:val="0"/>
          <w:divBdr>
            <w:top w:val="none" w:sz="0" w:space="0" w:color="auto"/>
            <w:left w:val="none" w:sz="0" w:space="0" w:color="auto"/>
            <w:bottom w:val="none" w:sz="0" w:space="0" w:color="auto"/>
            <w:right w:val="none" w:sz="0" w:space="0" w:color="auto"/>
          </w:divBdr>
        </w:div>
        <w:div w:id="2132702124">
          <w:marLeft w:val="0"/>
          <w:marRight w:val="0"/>
          <w:marTop w:val="0"/>
          <w:marBottom w:val="0"/>
          <w:divBdr>
            <w:top w:val="none" w:sz="0" w:space="0" w:color="auto"/>
            <w:left w:val="none" w:sz="0" w:space="0" w:color="auto"/>
            <w:bottom w:val="none" w:sz="0" w:space="0" w:color="auto"/>
            <w:right w:val="none" w:sz="0" w:space="0" w:color="auto"/>
          </w:divBdr>
        </w:div>
        <w:div w:id="940643615">
          <w:marLeft w:val="0"/>
          <w:marRight w:val="0"/>
          <w:marTop w:val="0"/>
          <w:marBottom w:val="0"/>
          <w:divBdr>
            <w:top w:val="none" w:sz="0" w:space="0" w:color="auto"/>
            <w:left w:val="none" w:sz="0" w:space="0" w:color="auto"/>
            <w:bottom w:val="none" w:sz="0" w:space="0" w:color="auto"/>
            <w:right w:val="none" w:sz="0" w:space="0" w:color="auto"/>
          </w:divBdr>
        </w:div>
        <w:div w:id="1195464381">
          <w:marLeft w:val="0"/>
          <w:marRight w:val="0"/>
          <w:marTop w:val="0"/>
          <w:marBottom w:val="0"/>
          <w:divBdr>
            <w:top w:val="none" w:sz="0" w:space="0" w:color="auto"/>
            <w:left w:val="none" w:sz="0" w:space="0" w:color="auto"/>
            <w:bottom w:val="none" w:sz="0" w:space="0" w:color="auto"/>
            <w:right w:val="none" w:sz="0" w:space="0" w:color="auto"/>
          </w:divBdr>
        </w:div>
        <w:div w:id="607665177">
          <w:marLeft w:val="0"/>
          <w:marRight w:val="0"/>
          <w:marTop w:val="0"/>
          <w:marBottom w:val="0"/>
          <w:divBdr>
            <w:top w:val="none" w:sz="0" w:space="0" w:color="auto"/>
            <w:left w:val="none" w:sz="0" w:space="0" w:color="auto"/>
            <w:bottom w:val="none" w:sz="0" w:space="0" w:color="auto"/>
            <w:right w:val="none" w:sz="0" w:space="0" w:color="auto"/>
          </w:divBdr>
        </w:div>
        <w:div w:id="874974060">
          <w:marLeft w:val="0"/>
          <w:marRight w:val="0"/>
          <w:marTop w:val="0"/>
          <w:marBottom w:val="0"/>
          <w:divBdr>
            <w:top w:val="none" w:sz="0" w:space="0" w:color="auto"/>
            <w:left w:val="none" w:sz="0" w:space="0" w:color="auto"/>
            <w:bottom w:val="none" w:sz="0" w:space="0" w:color="auto"/>
            <w:right w:val="none" w:sz="0" w:space="0" w:color="auto"/>
          </w:divBdr>
        </w:div>
        <w:div w:id="934752419">
          <w:marLeft w:val="0"/>
          <w:marRight w:val="0"/>
          <w:marTop w:val="0"/>
          <w:marBottom w:val="0"/>
          <w:divBdr>
            <w:top w:val="none" w:sz="0" w:space="0" w:color="auto"/>
            <w:left w:val="none" w:sz="0" w:space="0" w:color="auto"/>
            <w:bottom w:val="none" w:sz="0" w:space="0" w:color="auto"/>
            <w:right w:val="none" w:sz="0" w:space="0" w:color="auto"/>
          </w:divBdr>
        </w:div>
        <w:div w:id="1818523841">
          <w:marLeft w:val="0"/>
          <w:marRight w:val="0"/>
          <w:marTop w:val="0"/>
          <w:marBottom w:val="0"/>
          <w:divBdr>
            <w:top w:val="none" w:sz="0" w:space="0" w:color="auto"/>
            <w:left w:val="none" w:sz="0" w:space="0" w:color="auto"/>
            <w:bottom w:val="none" w:sz="0" w:space="0" w:color="auto"/>
            <w:right w:val="none" w:sz="0" w:space="0" w:color="auto"/>
          </w:divBdr>
        </w:div>
        <w:div w:id="736518218">
          <w:marLeft w:val="0"/>
          <w:marRight w:val="0"/>
          <w:marTop w:val="0"/>
          <w:marBottom w:val="0"/>
          <w:divBdr>
            <w:top w:val="none" w:sz="0" w:space="0" w:color="auto"/>
            <w:left w:val="none" w:sz="0" w:space="0" w:color="auto"/>
            <w:bottom w:val="none" w:sz="0" w:space="0" w:color="auto"/>
            <w:right w:val="none" w:sz="0" w:space="0" w:color="auto"/>
          </w:divBdr>
        </w:div>
        <w:div w:id="151676203">
          <w:marLeft w:val="0"/>
          <w:marRight w:val="0"/>
          <w:marTop w:val="0"/>
          <w:marBottom w:val="0"/>
          <w:divBdr>
            <w:top w:val="none" w:sz="0" w:space="0" w:color="auto"/>
            <w:left w:val="none" w:sz="0" w:space="0" w:color="auto"/>
            <w:bottom w:val="none" w:sz="0" w:space="0" w:color="auto"/>
            <w:right w:val="none" w:sz="0" w:space="0" w:color="auto"/>
          </w:divBdr>
        </w:div>
        <w:div w:id="1409427363">
          <w:marLeft w:val="0"/>
          <w:marRight w:val="0"/>
          <w:marTop w:val="0"/>
          <w:marBottom w:val="0"/>
          <w:divBdr>
            <w:top w:val="none" w:sz="0" w:space="0" w:color="auto"/>
            <w:left w:val="none" w:sz="0" w:space="0" w:color="auto"/>
            <w:bottom w:val="none" w:sz="0" w:space="0" w:color="auto"/>
            <w:right w:val="none" w:sz="0" w:space="0" w:color="auto"/>
          </w:divBdr>
        </w:div>
        <w:div w:id="572744446">
          <w:marLeft w:val="0"/>
          <w:marRight w:val="0"/>
          <w:marTop w:val="0"/>
          <w:marBottom w:val="0"/>
          <w:divBdr>
            <w:top w:val="none" w:sz="0" w:space="0" w:color="auto"/>
            <w:left w:val="none" w:sz="0" w:space="0" w:color="auto"/>
            <w:bottom w:val="none" w:sz="0" w:space="0" w:color="auto"/>
            <w:right w:val="none" w:sz="0" w:space="0" w:color="auto"/>
          </w:divBdr>
        </w:div>
        <w:div w:id="1550799170">
          <w:marLeft w:val="0"/>
          <w:marRight w:val="0"/>
          <w:marTop w:val="0"/>
          <w:marBottom w:val="0"/>
          <w:divBdr>
            <w:top w:val="none" w:sz="0" w:space="0" w:color="auto"/>
            <w:left w:val="none" w:sz="0" w:space="0" w:color="auto"/>
            <w:bottom w:val="none" w:sz="0" w:space="0" w:color="auto"/>
            <w:right w:val="none" w:sz="0" w:space="0" w:color="auto"/>
          </w:divBdr>
        </w:div>
        <w:div w:id="1944413926">
          <w:marLeft w:val="0"/>
          <w:marRight w:val="0"/>
          <w:marTop w:val="0"/>
          <w:marBottom w:val="0"/>
          <w:divBdr>
            <w:top w:val="none" w:sz="0" w:space="0" w:color="auto"/>
            <w:left w:val="none" w:sz="0" w:space="0" w:color="auto"/>
            <w:bottom w:val="none" w:sz="0" w:space="0" w:color="auto"/>
            <w:right w:val="none" w:sz="0" w:space="0" w:color="auto"/>
          </w:divBdr>
        </w:div>
        <w:div w:id="713849001">
          <w:marLeft w:val="0"/>
          <w:marRight w:val="0"/>
          <w:marTop w:val="0"/>
          <w:marBottom w:val="0"/>
          <w:divBdr>
            <w:top w:val="none" w:sz="0" w:space="0" w:color="auto"/>
            <w:left w:val="none" w:sz="0" w:space="0" w:color="auto"/>
            <w:bottom w:val="none" w:sz="0" w:space="0" w:color="auto"/>
            <w:right w:val="none" w:sz="0" w:space="0" w:color="auto"/>
          </w:divBdr>
        </w:div>
        <w:div w:id="256987610">
          <w:marLeft w:val="0"/>
          <w:marRight w:val="0"/>
          <w:marTop w:val="0"/>
          <w:marBottom w:val="0"/>
          <w:divBdr>
            <w:top w:val="none" w:sz="0" w:space="0" w:color="auto"/>
            <w:left w:val="none" w:sz="0" w:space="0" w:color="auto"/>
            <w:bottom w:val="none" w:sz="0" w:space="0" w:color="auto"/>
            <w:right w:val="none" w:sz="0" w:space="0" w:color="auto"/>
          </w:divBdr>
        </w:div>
        <w:div w:id="809054361">
          <w:marLeft w:val="0"/>
          <w:marRight w:val="0"/>
          <w:marTop w:val="0"/>
          <w:marBottom w:val="0"/>
          <w:divBdr>
            <w:top w:val="none" w:sz="0" w:space="0" w:color="auto"/>
            <w:left w:val="none" w:sz="0" w:space="0" w:color="auto"/>
            <w:bottom w:val="none" w:sz="0" w:space="0" w:color="auto"/>
            <w:right w:val="none" w:sz="0" w:space="0" w:color="auto"/>
          </w:divBdr>
        </w:div>
        <w:div w:id="1992128312">
          <w:marLeft w:val="0"/>
          <w:marRight w:val="0"/>
          <w:marTop w:val="0"/>
          <w:marBottom w:val="0"/>
          <w:divBdr>
            <w:top w:val="none" w:sz="0" w:space="0" w:color="auto"/>
            <w:left w:val="none" w:sz="0" w:space="0" w:color="auto"/>
            <w:bottom w:val="none" w:sz="0" w:space="0" w:color="auto"/>
            <w:right w:val="none" w:sz="0" w:space="0" w:color="auto"/>
          </w:divBdr>
        </w:div>
        <w:div w:id="1068572851">
          <w:marLeft w:val="0"/>
          <w:marRight w:val="0"/>
          <w:marTop w:val="0"/>
          <w:marBottom w:val="0"/>
          <w:divBdr>
            <w:top w:val="none" w:sz="0" w:space="0" w:color="auto"/>
            <w:left w:val="none" w:sz="0" w:space="0" w:color="auto"/>
            <w:bottom w:val="none" w:sz="0" w:space="0" w:color="auto"/>
            <w:right w:val="none" w:sz="0" w:space="0" w:color="auto"/>
          </w:divBdr>
        </w:div>
        <w:div w:id="164174886">
          <w:marLeft w:val="0"/>
          <w:marRight w:val="0"/>
          <w:marTop w:val="0"/>
          <w:marBottom w:val="0"/>
          <w:divBdr>
            <w:top w:val="none" w:sz="0" w:space="0" w:color="auto"/>
            <w:left w:val="none" w:sz="0" w:space="0" w:color="auto"/>
            <w:bottom w:val="none" w:sz="0" w:space="0" w:color="auto"/>
            <w:right w:val="none" w:sz="0" w:space="0" w:color="auto"/>
          </w:divBdr>
        </w:div>
        <w:div w:id="1576158538">
          <w:marLeft w:val="0"/>
          <w:marRight w:val="0"/>
          <w:marTop w:val="0"/>
          <w:marBottom w:val="0"/>
          <w:divBdr>
            <w:top w:val="none" w:sz="0" w:space="0" w:color="auto"/>
            <w:left w:val="none" w:sz="0" w:space="0" w:color="auto"/>
            <w:bottom w:val="none" w:sz="0" w:space="0" w:color="auto"/>
            <w:right w:val="none" w:sz="0" w:space="0" w:color="auto"/>
          </w:divBdr>
        </w:div>
        <w:div w:id="833498816">
          <w:marLeft w:val="0"/>
          <w:marRight w:val="0"/>
          <w:marTop w:val="0"/>
          <w:marBottom w:val="0"/>
          <w:divBdr>
            <w:top w:val="none" w:sz="0" w:space="0" w:color="auto"/>
            <w:left w:val="none" w:sz="0" w:space="0" w:color="auto"/>
            <w:bottom w:val="none" w:sz="0" w:space="0" w:color="auto"/>
            <w:right w:val="none" w:sz="0" w:space="0" w:color="auto"/>
          </w:divBdr>
        </w:div>
        <w:div w:id="152572196">
          <w:marLeft w:val="0"/>
          <w:marRight w:val="0"/>
          <w:marTop w:val="0"/>
          <w:marBottom w:val="0"/>
          <w:divBdr>
            <w:top w:val="none" w:sz="0" w:space="0" w:color="auto"/>
            <w:left w:val="none" w:sz="0" w:space="0" w:color="auto"/>
            <w:bottom w:val="none" w:sz="0" w:space="0" w:color="auto"/>
            <w:right w:val="none" w:sz="0" w:space="0" w:color="auto"/>
          </w:divBdr>
        </w:div>
        <w:div w:id="376781418">
          <w:marLeft w:val="0"/>
          <w:marRight w:val="0"/>
          <w:marTop w:val="0"/>
          <w:marBottom w:val="0"/>
          <w:divBdr>
            <w:top w:val="none" w:sz="0" w:space="0" w:color="auto"/>
            <w:left w:val="none" w:sz="0" w:space="0" w:color="auto"/>
            <w:bottom w:val="none" w:sz="0" w:space="0" w:color="auto"/>
            <w:right w:val="none" w:sz="0" w:space="0" w:color="auto"/>
          </w:divBdr>
        </w:div>
        <w:div w:id="451637066">
          <w:marLeft w:val="0"/>
          <w:marRight w:val="0"/>
          <w:marTop w:val="0"/>
          <w:marBottom w:val="0"/>
          <w:divBdr>
            <w:top w:val="none" w:sz="0" w:space="0" w:color="auto"/>
            <w:left w:val="none" w:sz="0" w:space="0" w:color="auto"/>
            <w:bottom w:val="none" w:sz="0" w:space="0" w:color="auto"/>
            <w:right w:val="none" w:sz="0" w:space="0" w:color="auto"/>
          </w:divBdr>
        </w:div>
        <w:div w:id="317541397">
          <w:marLeft w:val="0"/>
          <w:marRight w:val="0"/>
          <w:marTop w:val="0"/>
          <w:marBottom w:val="0"/>
          <w:divBdr>
            <w:top w:val="none" w:sz="0" w:space="0" w:color="auto"/>
            <w:left w:val="none" w:sz="0" w:space="0" w:color="auto"/>
            <w:bottom w:val="none" w:sz="0" w:space="0" w:color="auto"/>
            <w:right w:val="none" w:sz="0" w:space="0" w:color="auto"/>
          </w:divBdr>
        </w:div>
        <w:div w:id="1651983573">
          <w:marLeft w:val="0"/>
          <w:marRight w:val="0"/>
          <w:marTop w:val="0"/>
          <w:marBottom w:val="0"/>
          <w:divBdr>
            <w:top w:val="none" w:sz="0" w:space="0" w:color="auto"/>
            <w:left w:val="none" w:sz="0" w:space="0" w:color="auto"/>
            <w:bottom w:val="none" w:sz="0" w:space="0" w:color="auto"/>
            <w:right w:val="none" w:sz="0" w:space="0" w:color="auto"/>
          </w:divBdr>
        </w:div>
        <w:div w:id="1079713978">
          <w:marLeft w:val="0"/>
          <w:marRight w:val="0"/>
          <w:marTop w:val="0"/>
          <w:marBottom w:val="0"/>
          <w:divBdr>
            <w:top w:val="none" w:sz="0" w:space="0" w:color="auto"/>
            <w:left w:val="none" w:sz="0" w:space="0" w:color="auto"/>
            <w:bottom w:val="none" w:sz="0" w:space="0" w:color="auto"/>
            <w:right w:val="none" w:sz="0" w:space="0" w:color="auto"/>
          </w:divBdr>
        </w:div>
        <w:div w:id="347216253">
          <w:marLeft w:val="0"/>
          <w:marRight w:val="0"/>
          <w:marTop w:val="0"/>
          <w:marBottom w:val="0"/>
          <w:divBdr>
            <w:top w:val="none" w:sz="0" w:space="0" w:color="auto"/>
            <w:left w:val="none" w:sz="0" w:space="0" w:color="auto"/>
            <w:bottom w:val="none" w:sz="0" w:space="0" w:color="auto"/>
            <w:right w:val="none" w:sz="0" w:space="0" w:color="auto"/>
          </w:divBdr>
        </w:div>
        <w:div w:id="1290013997">
          <w:marLeft w:val="0"/>
          <w:marRight w:val="0"/>
          <w:marTop w:val="0"/>
          <w:marBottom w:val="0"/>
          <w:divBdr>
            <w:top w:val="none" w:sz="0" w:space="0" w:color="auto"/>
            <w:left w:val="none" w:sz="0" w:space="0" w:color="auto"/>
            <w:bottom w:val="none" w:sz="0" w:space="0" w:color="auto"/>
            <w:right w:val="none" w:sz="0" w:space="0" w:color="auto"/>
          </w:divBdr>
        </w:div>
        <w:div w:id="263150805">
          <w:marLeft w:val="0"/>
          <w:marRight w:val="0"/>
          <w:marTop w:val="0"/>
          <w:marBottom w:val="0"/>
          <w:divBdr>
            <w:top w:val="none" w:sz="0" w:space="0" w:color="auto"/>
            <w:left w:val="none" w:sz="0" w:space="0" w:color="auto"/>
            <w:bottom w:val="none" w:sz="0" w:space="0" w:color="auto"/>
            <w:right w:val="none" w:sz="0" w:space="0" w:color="auto"/>
          </w:divBdr>
        </w:div>
      </w:divsChild>
    </w:div>
    <w:div w:id="210502030">
      <w:bodyDiv w:val="1"/>
      <w:marLeft w:val="0"/>
      <w:marRight w:val="0"/>
      <w:marTop w:val="0"/>
      <w:marBottom w:val="0"/>
      <w:divBdr>
        <w:top w:val="none" w:sz="0" w:space="0" w:color="auto"/>
        <w:left w:val="none" w:sz="0" w:space="0" w:color="auto"/>
        <w:bottom w:val="none" w:sz="0" w:space="0" w:color="auto"/>
        <w:right w:val="none" w:sz="0" w:space="0" w:color="auto"/>
      </w:divBdr>
    </w:div>
    <w:div w:id="332338332">
      <w:bodyDiv w:val="1"/>
      <w:marLeft w:val="0"/>
      <w:marRight w:val="0"/>
      <w:marTop w:val="0"/>
      <w:marBottom w:val="0"/>
      <w:divBdr>
        <w:top w:val="none" w:sz="0" w:space="0" w:color="auto"/>
        <w:left w:val="none" w:sz="0" w:space="0" w:color="auto"/>
        <w:bottom w:val="none" w:sz="0" w:space="0" w:color="auto"/>
        <w:right w:val="none" w:sz="0" w:space="0" w:color="auto"/>
      </w:divBdr>
      <w:divsChild>
        <w:div w:id="872612694">
          <w:marLeft w:val="0"/>
          <w:marRight w:val="0"/>
          <w:marTop w:val="0"/>
          <w:marBottom w:val="0"/>
          <w:divBdr>
            <w:top w:val="none" w:sz="0" w:space="0" w:color="auto"/>
            <w:left w:val="none" w:sz="0" w:space="0" w:color="auto"/>
            <w:bottom w:val="none" w:sz="0" w:space="0" w:color="auto"/>
            <w:right w:val="none" w:sz="0" w:space="0" w:color="auto"/>
          </w:divBdr>
          <w:divsChild>
            <w:div w:id="939489293">
              <w:marLeft w:val="0"/>
              <w:marRight w:val="0"/>
              <w:marTop w:val="0"/>
              <w:marBottom w:val="0"/>
              <w:divBdr>
                <w:top w:val="none" w:sz="0" w:space="0" w:color="auto"/>
                <w:left w:val="none" w:sz="0" w:space="0" w:color="auto"/>
                <w:bottom w:val="none" w:sz="0" w:space="0" w:color="auto"/>
                <w:right w:val="none" w:sz="0" w:space="0" w:color="auto"/>
              </w:divBdr>
              <w:divsChild>
                <w:div w:id="1584292976">
                  <w:marLeft w:val="0"/>
                  <w:marRight w:val="0"/>
                  <w:marTop w:val="0"/>
                  <w:marBottom w:val="1200"/>
                  <w:divBdr>
                    <w:top w:val="none" w:sz="0" w:space="0" w:color="auto"/>
                    <w:left w:val="none" w:sz="0" w:space="0" w:color="auto"/>
                    <w:bottom w:val="none" w:sz="0" w:space="0" w:color="auto"/>
                    <w:right w:val="none" w:sz="0" w:space="0" w:color="auto"/>
                  </w:divBdr>
                  <w:divsChild>
                    <w:div w:id="909806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52535122">
      <w:bodyDiv w:val="1"/>
      <w:marLeft w:val="0"/>
      <w:marRight w:val="0"/>
      <w:marTop w:val="0"/>
      <w:marBottom w:val="0"/>
      <w:divBdr>
        <w:top w:val="none" w:sz="0" w:space="0" w:color="auto"/>
        <w:left w:val="none" w:sz="0" w:space="0" w:color="auto"/>
        <w:bottom w:val="none" w:sz="0" w:space="0" w:color="auto"/>
        <w:right w:val="none" w:sz="0" w:space="0" w:color="auto"/>
      </w:divBdr>
      <w:divsChild>
        <w:div w:id="878129650">
          <w:marLeft w:val="0"/>
          <w:marRight w:val="0"/>
          <w:marTop w:val="0"/>
          <w:marBottom w:val="0"/>
          <w:divBdr>
            <w:top w:val="none" w:sz="0" w:space="0" w:color="auto"/>
            <w:left w:val="none" w:sz="0" w:space="0" w:color="auto"/>
            <w:bottom w:val="none" w:sz="0" w:space="0" w:color="auto"/>
            <w:right w:val="none" w:sz="0" w:space="0" w:color="auto"/>
          </w:divBdr>
          <w:divsChild>
            <w:div w:id="823012730">
              <w:marLeft w:val="0"/>
              <w:marRight w:val="0"/>
              <w:marTop w:val="0"/>
              <w:marBottom w:val="0"/>
              <w:divBdr>
                <w:top w:val="none" w:sz="0" w:space="0" w:color="auto"/>
                <w:left w:val="none" w:sz="0" w:space="0" w:color="auto"/>
                <w:bottom w:val="none" w:sz="0" w:space="0" w:color="auto"/>
                <w:right w:val="none" w:sz="0" w:space="0" w:color="auto"/>
              </w:divBdr>
              <w:divsChild>
                <w:div w:id="1807697032">
                  <w:marLeft w:val="0"/>
                  <w:marRight w:val="0"/>
                  <w:marTop w:val="0"/>
                  <w:marBottom w:val="1200"/>
                  <w:divBdr>
                    <w:top w:val="none" w:sz="0" w:space="0" w:color="auto"/>
                    <w:left w:val="none" w:sz="0" w:space="0" w:color="auto"/>
                    <w:bottom w:val="none" w:sz="0" w:space="0" w:color="auto"/>
                    <w:right w:val="none" w:sz="0" w:space="0" w:color="auto"/>
                  </w:divBdr>
                  <w:divsChild>
                    <w:div w:id="16075421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98721412">
      <w:bodyDiv w:val="1"/>
      <w:marLeft w:val="0"/>
      <w:marRight w:val="0"/>
      <w:marTop w:val="0"/>
      <w:marBottom w:val="0"/>
      <w:divBdr>
        <w:top w:val="none" w:sz="0" w:space="0" w:color="auto"/>
        <w:left w:val="none" w:sz="0" w:space="0" w:color="auto"/>
        <w:bottom w:val="none" w:sz="0" w:space="0" w:color="auto"/>
        <w:right w:val="none" w:sz="0" w:space="0" w:color="auto"/>
      </w:divBdr>
    </w:div>
    <w:div w:id="707144365">
      <w:bodyDiv w:val="1"/>
      <w:marLeft w:val="0"/>
      <w:marRight w:val="0"/>
      <w:marTop w:val="0"/>
      <w:marBottom w:val="0"/>
      <w:divBdr>
        <w:top w:val="none" w:sz="0" w:space="0" w:color="auto"/>
        <w:left w:val="none" w:sz="0" w:space="0" w:color="auto"/>
        <w:bottom w:val="none" w:sz="0" w:space="0" w:color="auto"/>
        <w:right w:val="none" w:sz="0" w:space="0" w:color="auto"/>
      </w:divBdr>
    </w:div>
    <w:div w:id="775952617">
      <w:bodyDiv w:val="1"/>
      <w:marLeft w:val="0"/>
      <w:marRight w:val="0"/>
      <w:marTop w:val="0"/>
      <w:marBottom w:val="0"/>
      <w:divBdr>
        <w:top w:val="none" w:sz="0" w:space="0" w:color="auto"/>
        <w:left w:val="none" w:sz="0" w:space="0" w:color="auto"/>
        <w:bottom w:val="none" w:sz="0" w:space="0" w:color="auto"/>
        <w:right w:val="none" w:sz="0" w:space="0" w:color="auto"/>
      </w:divBdr>
      <w:divsChild>
        <w:div w:id="1435713322">
          <w:marLeft w:val="0"/>
          <w:marRight w:val="0"/>
          <w:marTop w:val="0"/>
          <w:marBottom w:val="0"/>
          <w:divBdr>
            <w:top w:val="none" w:sz="0" w:space="0" w:color="auto"/>
            <w:left w:val="none" w:sz="0" w:space="0" w:color="auto"/>
            <w:bottom w:val="none" w:sz="0" w:space="0" w:color="auto"/>
            <w:right w:val="none" w:sz="0" w:space="0" w:color="auto"/>
          </w:divBdr>
        </w:div>
        <w:div w:id="1269195604">
          <w:marLeft w:val="0"/>
          <w:marRight w:val="0"/>
          <w:marTop w:val="0"/>
          <w:marBottom w:val="0"/>
          <w:divBdr>
            <w:top w:val="none" w:sz="0" w:space="0" w:color="auto"/>
            <w:left w:val="none" w:sz="0" w:space="0" w:color="auto"/>
            <w:bottom w:val="none" w:sz="0" w:space="0" w:color="auto"/>
            <w:right w:val="none" w:sz="0" w:space="0" w:color="auto"/>
          </w:divBdr>
        </w:div>
      </w:divsChild>
    </w:div>
    <w:div w:id="805776911">
      <w:bodyDiv w:val="1"/>
      <w:marLeft w:val="0"/>
      <w:marRight w:val="0"/>
      <w:marTop w:val="0"/>
      <w:marBottom w:val="0"/>
      <w:divBdr>
        <w:top w:val="none" w:sz="0" w:space="0" w:color="auto"/>
        <w:left w:val="none" w:sz="0" w:space="0" w:color="auto"/>
        <w:bottom w:val="none" w:sz="0" w:space="0" w:color="auto"/>
        <w:right w:val="none" w:sz="0" w:space="0" w:color="auto"/>
      </w:divBdr>
    </w:div>
    <w:div w:id="811946419">
      <w:bodyDiv w:val="1"/>
      <w:marLeft w:val="0"/>
      <w:marRight w:val="0"/>
      <w:marTop w:val="0"/>
      <w:marBottom w:val="0"/>
      <w:divBdr>
        <w:top w:val="none" w:sz="0" w:space="0" w:color="auto"/>
        <w:left w:val="none" w:sz="0" w:space="0" w:color="auto"/>
        <w:bottom w:val="none" w:sz="0" w:space="0" w:color="auto"/>
        <w:right w:val="none" w:sz="0" w:space="0" w:color="auto"/>
      </w:divBdr>
    </w:div>
    <w:div w:id="835804696">
      <w:bodyDiv w:val="1"/>
      <w:marLeft w:val="0"/>
      <w:marRight w:val="0"/>
      <w:marTop w:val="0"/>
      <w:marBottom w:val="0"/>
      <w:divBdr>
        <w:top w:val="none" w:sz="0" w:space="0" w:color="auto"/>
        <w:left w:val="none" w:sz="0" w:space="0" w:color="auto"/>
        <w:bottom w:val="none" w:sz="0" w:space="0" w:color="auto"/>
        <w:right w:val="none" w:sz="0" w:space="0" w:color="auto"/>
      </w:divBdr>
    </w:div>
    <w:div w:id="996032406">
      <w:bodyDiv w:val="1"/>
      <w:marLeft w:val="0"/>
      <w:marRight w:val="0"/>
      <w:marTop w:val="0"/>
      <w:marBottom w:val="0"/>
      <w:divBdr>
        <w:top w:val="none" w:sz="0" w:space="0" w:color="auto"/>
        <w:left w:val="none" w:sz="0" w:space="0" w:color="auto"/>
        <w:bottom w:val="none" w:sz="0" w:space="0" w:color="auto"/>
        <w:right w:val="none" w:sz="0" w:space="0" w:color="auto"/>
      </w:divBdr>
    </w:div>
    <w:div w:id="1046105048">
      <w:bodyDiv w:val="1"/>
      <w:marLeft w:val="0"/>
      <w:marRight w:val="0"/>
      <w:marTop w:val="0"/>
      <w:marBottom w:val="0"/>
      <w:divBdr>
        <w:top w:val="none" w:sz="0" w:space="0" w:color="auto"/>
        <w:left w:val="none" w:sz="0" w:space="0" w:color="auto"/>
        <w:bottom w:val="none" w:sz="0" w:space="0" w:color="auto"/>
        <w:right w:val="none" w:sz="0" w:space="0" w:color="auto"/>
      </w:divBdr>
    </w:div>
    <w:div w:id="1049575044">
      <w:bodyDiv w:val="1"/>
      <w:marLeft w:val="0"/>
      <w:marRight w:val="0"/>
      <w:marTop w:val="0"/>
      <w:marBottom w:val="0"/>
      <w:divBdr>
        <w:top w:val="none" w:sz="0" w:space="0" w:color="auto"/>
        <w:left w:val="none" w:sz="0" w:space="0" w:color="auto"/>
        <w:bottom w:val="none" w:sz="0" w:space="0" w:color="auto"/>
        <w:right w:val="none" w:sz="0" w:space="0" w:color="auto"/>
      </w:divBdr>
    </w:div>
    <w:div w:id="1053698345">
      <w:bodyDiv w:val="1"/>
      <w:marLeft w:val="0"/>
      <w:marRight w:val="0"/>
      <w:marTop w:val="0"/>
      <w:marBottom w:val="0"/>
      <w:divBdr>
        <w:top w:val="none" w:sz="0" w:space="0" w:color="auto"/>
        <w:left w:val="none" w:sz="0" w:space="0" w:color="auto"/>
        <w:bottom w:val="none" w:sz="0" w:space="0" w:color="auto"/>
        <w:right w:val="none" w:sz="0" w:space="0" w:color="auto"/>
      </w:divBdr>
    </w:div>
    <w:div w:id="1213888848">
      <w:bodyDiv w:val="1"/>
      <w:marLeft w:val="0"/>
      <w:marRight w:val="0"/>
      <w:marTop w:val="0"/>
      <w:marBottom w:val="0"/>
      <w:divBdr>
        <w:top w:val="none" w:sz="0" w:space="0" w:color="auto"/>
        <w:left w:val="none" w:sz="0" w:space="0" w:color="auto"/>
        <w:bottom w:val="none" w:sz="0" w:space="0" w:color="auto"/>
        <w:right w:val="none" w:sz="0" w:space="0" w:color="auto"/>
      </w:divBdr>
    </w:div>
    <w:div w:id="1353414898">
      <w:bodyDiv w:val="1"/>
      <w:marLeft w:val="0"/>
      <w:marRight w:val="0"/>
      <w:marTop w:val="0"/>
      <w:marBottom w:val="0"/>
      <w:divBdr>
        <w:top w:val="none" w:sz="0" w:space="0" w:color="auto"/>
        <w:left w:val="none" w:sz="0" w:space="0" w:color="auto"/>
        <w:bottom w:val="none" w:sz="0" w:space="0" w:color="auto"/>
        <w:right w:val="none" w:sz="0" w:space="0" w:color="auto"/>
      </w:divBdr>
    </w:div>
    <w:div w:id="1414545971">
      <w:bodyDiv w:val="1"/>
      <w:marLeft w:val="0"/>
      <w:marRight w:val="0"/>
      <w:marTop w:val="0"/>
      <w:marBottom w:val="0"/>
      <w:divBdr>
        <w:top w:val="none" w:sz="0" w:space="0" w:color="auto"/>
        <w:left w:val="none" w:sz="0" w:space="0" w:color="auto"/>
        <w:bottom w:val="none" w:sz="0" w:space="0" w:color="auto"/>
        <w:right w:val="none" w:sz="0" w:space="0" w:color="auto"/>
      </w:divBdr>
      <w:divsChild>
        <w:div w:id="1212695022">
          <w:marLeft w:val="0"/>
          <w:marRight w:val="0"/>
          <w:marTop w:val="0"/>
          <w:marBottom w:val="0"/>
          <w:divBdr>
            <w:top w:val="none" w:sz="0" w:space="0" w:color="auto"/>
            <w:left w:val="none" w:sz="0" w:space="0" w:color="auto"/>
            <w:bottom w:val="none" w:sz="0" w:space="0" w:color="auto"/>
            <w:right w:val="none" w:sz="0" w:space="0" w:color="auto"/>
          </w:divBdr>
          <w:divsChild>
            <w:div w:id="762189998">
              <w:marLeft w:val="0"/>
              <w:marRight w:val="0"/>
              <w:marTop w:val="0"/>
              <w:marBottom w:val="0"/>
              <w:divBdr>
                <w:top w:val="none" w:sz="0" w:space="0" w:color="auto"/>
                <w:left w:val="none" w:sz="0" w:space="0" w:color="auto"/>
                <w:bottom w:val="none" w:sz="0" w:space="0" w:color="auto"/>
                <w:right w:val="none" w:sz="0" w:space="0" w:color="auto"/>
              </w:divBdr>
              <w:divsChild>
                <w:div w:id="539972011">
                  <w:marLeft w:val="0"/>
                  <w:marRight w:val="0"/>
                  <w:marTop w:val="0"/>
                  <w:marBottom w:val="1200"/>
                  <w:divBdr>
                    <w:top w:val="none" w:sz="0" w:space="0" w:color="auto"/>
                    <w:left w:val="none" w:sz="0" w:space="0" w:color="auto"/>
                    <w:bottom w:val="none" w:sz="0" w:space="0" w:color="auto"/>
                    <w:right w:val="none" w:sz="0" w:space="0" w:color="auto"/>
                  </w:divBdr>
                  <w:divsChild>
                    <w:div w:id="1143013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64577753">
      <w:bodyDiv w:val="1"/>
      <w:marLeft w:val="0"/>
      <w:marRight w:val="0"/>
      <w:marTop w:val="0"/>
      <w:marBottom w:val="0"/>
      <w:divBdr>
        <w:top w:val="none" w:sz="0" w:space="0" w:color="auto"/>
        <w:left w:val="none" w:sz="0" w:space="0" w:color="auto"/>
        <w:bottom w:val="none" w:sz="0" w:space="0" w:color="auto"/>
        <w:right w:val="none" w:sz="0" w:space="0" w:color="auto"/>
      </w:divBdr>
      <w:divsChild>
        <w:div w:id="590510441">
          <w:marLeft w:val="0"/>
          <w:marRight w:val="0"/>
          <w:marTop w:val="0"/>
          <w:marBottom w:val="0"/>
          <w:divBdr>
            <w:top w:val="none" w:sz="0" w:space="0" w:color="auto"/>
            <w:left w:val="none" w:sz="0" w:space="0" w:color="auto"/>
            <w:bottom w:val="none" w:sz="0" w:space="0" w:color="auto"/>
            <w:right w:val="none" w:sz="0" w:space="0" w:color="auto"/>
          </w:divBdr>
        </w:div>
      </w:divsChild>
    </w:div>
    <w:div w:id="1751849929">
      <w:bodyDiv w:val="1"/>
      <w:marLeft w:val="0"/>
      <w:marRight w:val="0"/>
      <w:marTop w:val="0"/>
      <w:marBottom w:val="0"/>
      <w:divBdr>
        <w:top w:val="none" w:sz="0" w:space="0" w:color="auto"/>
        <w:left w:val="none" w:sz="0" w:space="0" w:color="auto"/>
        <w:bottom w:val="none" w:sz="0" w:space="0" w:color="auto"/>
        <w:right w:val="none" w:sz="0" w:space="0" w:color="auto"/>
      </w:divBdr>
    </w:div>
    <w:div w:id="1874414578">
      <w:bodyDiv w:val="1"/>
      <w:marLeft w:val="0"/>
      <w:marRight w:val="0"/>
      <w:marTop w:val="0"/>
      <w:marBottom w:val="0"/>
      <w:divBdr>
        <w:top w:val="none" w:sz="0" w:space="0" w:color="auto"/>
        <w:left w:val="none" w:sz="0" w:space="0" w:color="auto"/>
        <w:bottom w:val="none" w:sz="0" w:space="0" w:color="auto"/>
        <w:right w:val="none" w:sz="0" w:space="0" w:color="auto"/>
      </w:divBdr>
      <w:divsChild>
        <w:div w:id="709844648">
          <w:marLeft w:val="0"/>
          <w:marRight w:val="0"/>
          <w:marTop w:val="300"/>
          <w:marBottom w:val="0"/>
          <w:divBdr>
            <w:top w:val="none" w:sz="0" w:space="0" w:color="auto"/>
            <w:left w:val="none" w:sz="0" w:space="0" w:color="auto"/>
            <w:bottom w:val="none" w:sz="0" w:space="0" w:color="auto"/>
            <w:right w:val="none" w:sz="0" w:space="0" w:color="auto"/>
          </w:divBdr>
          <w:divsChild>
            <w:div w:id="928460904">
              <w:marLeft w:val="0"/>
              <w:marRight w:val="0"/>
              <w:marTop w:val="225"/>
              <w:marBottom w:val="0"/>
              <w:divBdr>
                <w:top w:val="none" w:sz="0" w:space="0" w:color="auto"/>
                <w:left w:val="none" w:sz="0" w:space="0" w:color="auto"/>
                <w:bottom w:val="none" w:sz="0" w:space="0" w:color="auto"/>
                <w:right w:val="none" w:sz="0" w:space="0" w:color="auto"/>
              </w:divBdr>
              <w:divsChild>
                <w:div w:id="356808881">
                  <w:marLeft w:val="0"/>
                  <w:marRight w:val="0"/>
                  <w:marTop w:val="0"/>
                  <w:marBottom w:val="0"/>
                  <w:divBdr>
                    <w:top w:val="none" w:sz="0" w:space="0" w:color="auto"/>
                    <w:left w:val="none" w:sz="0" w:space="0" w:color="auto"/>
                    <w:bottom w:val="none" w:sz="0" w:space="0" w:color="auto"/>
                    <w:right w:val="none" w:sz="0" w:space="0" w:color="auto"/>
                  </w:divBdr>
                  <w:divsChild>
                    <w:div w:id="6435049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0425863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jpg"/><Relationship Id="rId18" Type="http://schemas.openxmlformats.org/officeDocument/2006/relationships/image" Target="media/image10.jpg"/><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image" Target="media/image4.jpg"/><Relationship Id="rId17" Type="http://schemas.openxmlformats.org/officeDocument/2006/relationships/image" Target="media/image9.jpg"/><Relationship Id="rId2" Type="http://schemas.openxmlformats.org/officeDocument/2006/relationships/numbering" Target="numbering.xml"/><Relationship Id="rId16" Type="http://schemas.openxmlformats.org/officeDocument/2006/relationships/image" Target="media/image8.jp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jpg"/><Relationship Id="rId5" Type="http://schemas.openxmlformats.org/officeDocument/2006/relationships/settings" Target="settings.xml"/><Relationship Id="rId15" Type="http://schemas.openxmlformats.org/officeDocument/2006/relationships/image" Target="media/image7.jpg"/><Relationship Id="rId10" Type="http://schemas.openxmlformats.org/officeDocument/2006/relationships/image" Target="media/image2.jpg"/><Relationship Id="rId19" Type="http://schemas.openxmlformats.org/officeDocument/2006/relationships/image" Target="media/image11.jpg"/><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image" Target="media/image6.jp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CFB6C2-8394-4C19-A724-6C9B594EC6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TotalTime>
  <Pages>6</Pages>
  <Words>724</Words>
  <Characters>4128</Characters>
  <Application>Microsoft Office Word</Application>
  <DocSecurity>0</DocSecurity>
  <Lines>34</Lines>
  <Paragraphs>9</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4843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ito</dc:creator>
  <cp:lastModifiedBy>y_shimanoe</cp:lastModifiedBy>
  <cp:revision>4</cp:revision>
  <cp:lastPrinted>2014-12-15T04:19:00Z</cp:lastPrinted>
  <dcterms:created xsi:type="dcterms:W3CDTF">2014-12-15T05:50:00Z</dcterms:created>
  <dcterms:modified xsi:type="dcterms:W3CDTF">2014-12-15T06:34:00Z</dcterms:modified>
</cp:coreProperties>
</file>